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6DE64" w14:textId="5E535AC4" w:rsidR="00786E94" w:rsidRDefault="00786E94" w:rsidP="00D0397F">
      <w:pPr>
        <w:spacing w:after="0"/>
        <w:jc w:val="center"/>
        <w:rPr>
          <w:ins w:id="0" w:author="David Beavers" w:date="2018-03-27T16:25:00Z"/>
          <w:rFonts w:ascii="Arial" w:hAnsi="Arial" w:cs="Arial"/>
          <w:b/>
          <w:sz w:val="32"/>
          <w:szCs w:val="32"/>
        </w:rPr>
      </w:pPr>
      <w:ins w:id="1" w:author="David Beavers" w:date="2018-03-27T16:25:00Z">
        <w:r>
          <w:rPr>
            <w:rFonts w:ascii="Arial" w:hAnsi="Arial" w:cs="Arial"/>
            <w:b/>
            <w:sz w:val="32"/>
            <w:szCs w:val="32"/>
          </w:rPr>
          <w:t xml:space="preserve">COMMENTS BY </w:t>
        </w:r>
        <w:r w:rsidR="00341A21">
          <w:rPr>
            <w:rFonts w:ascii="Arial" w:hAnsi="Arial" w:cs="Arial"/>
            <w:b/>
            <w:sz w:val="32"/>
            <w:szCs w:val="32"/>
          </w:rPr>
          <w:t>SUNESTY ENERGY CATALYSTS LLC</w:t>
        </w:r>
      </w:ins>
    </w:p>
    <w:p w14:paraId="704442D7" w14:textId="027608A9" w:rsidR="00525F33" w:rsidRDefault="00A7075C" w:rsidP="00D0397F">
      <w:pPr>
        <w:spacing w:after="0"/>
        <w:jc w:val="center"/>
        <w:rPr>
          <w:rFonts w:ascii="Arial" w:hAnsi="Arial" w:cs="Arial"/>
          <w:b/>
          <w:sz w:val="32"/>
          <w:szCs w:val="32"/>
        </w:rPr>
      </w:pPr>
      <w:r>
        <w:rPr>
          <w:rFonts w:ascii="Arial" w:hAnsi="Arial" w:cs="Arial"/>
          <w:b/>
          <w:noProof/>
          <w:sz w:val="32"/>
          <w:szCs w:val="32"/>
        </w:rPr>
        <w:drawing>
          <wp:anchor distT="0" distB="0" distL="114300" distR="114300" simplePos="0" relativeHeight="251664384" behindDoc="0" locked="0" layoutInCell="1" allowOverlap="1" wp14:anchorId="594AD89D" wp14:editId="2764E145">
            <wp:simplePos x="0" y="0"/>
            <wp:positionH relativeFrom="margin">
              <wp:align>left</wp:align>
            </wp:positionH>
            <wp:positionV relativeFrom="paragraph">
              <wp:posOffset>0</wp:posOffset>
            </wp:positionV>
            <wp:extent cx="1033780" cy="6096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3780" cy="609600"/>
                    </a:xfrm>
                    <a:prstGeom prst="rect">
                      <a:avLst/>
                    </a:prstGeom>
                    <a:noFill/>
                  </pic:spPr>
                </pic:pic>
              </a:graphicData>
            </a:graphic>
            <wp14:sizeRelH relativeFrom="page">
              <wp14:pctWidth>0</wp14:pctWidth>
            </wp14:sizeRelH>
            <wp14:sizeRelV relativeFrom="page">
              <wp14:pctHeight>0</wp14:pctHeight>
            </wp14:sizeRelV>
          </wp:anchor>
        </w:drawing>
      </w:r>
      <w:r w:rsidR="00F16EEA" w:rsidRPr="00525F33">
        <w:rPr>
          <w:rFonts w:ascii="Arial" w:hAnsi="Arial" w:cs="Arial"/>
          <w:b/>
          <w:sz w:val="32"/>
          <w:szCs w:val="32"/>
        </w:rPr>
        <w:t>SMART Participant Customer Disclosure Form</w:t>
      </w:r>
    </w:p>
    <w:p w14:paraId="05C52786" w14:textId="0F31CB61" w:rsidR="00525F33" w:rsidRPr="00525F33" w:rsidRDefault="00525F33" w:rsidP="00525F33">
      <w:pPr>
        <w:jc w:val="center"/>
        <w:rPr>
          <w:rFonts w:ascii="Arial" w:hAnsi="Arial" w:cs="Arial"/>
          <w:b/>
          <w:sz w:val="24"/>
          <w:szCs w:val="24"/>
        </w:rPr>
      </w:pPr>
      <w:r w:rsidRPr="00525F33">
        <w:rPr>
          <w:rFonts w:ascii="Arial" w:hAnsi="Arial" w:cs="Arial"/>
          <w:b/>
          <w:sz w:val="24"/>
          <w:szCs w:val="24"/>
        </w:rPr>
        <w:t>(</w:t>
      </w:r>
      <w:r w:rsidR="00D0397F">
        <w:rPr>
          <w:rFonts w:ascii="Arial" w:hAnsi="Arial" w:cs="Arial"/>
          <w:b/>
          <w:sz w:val="24"/>
          <w:szCs w:val="24"/>
        </w:rPr>
        <w:t xml:space="preserve">Direct </w:t>
      </w:r>
      <w:r w:rsidR="00124D07">
        <w:rPr>
          <w:rFonts w:ascii="Arial" w:hAnsi="Arial" w:cs="Arial"/>
          <w:b/>
          <w:sz w:val="24"/>
          <w:szCs w:val="24"/>
        </w:rPr>
        <w:t>Ownership</w:t>
      </w:r>
      <w:ins w:id="2" w:author="David Beavers" w:date="2018-03-28T12:22:00Z">
        <w:r w:rsidR="00523EBD">
          <w:rPr>
            <w:rFonts w:ascii="Arial" w:hAnsi="Arial" w:cs="Arial"/>
            <w:b/>
            <w:sz w:val="24"/>
            <w:szCs w:val="24"/>
          </w:rPr>
          <w:t>: 25 kW AC or Less</w:t>
        </w:r>
      </w:ins>
      <w:r w:rsidRPr="00525F33">
        <w:rPr>
          <w:rFonts w:ascii="Arial" w:hAnsi="Arial" w:cs="Arial"/>
          <w:b/>
          <w:sz w:val="24"/>
          <w:szCs w:val="24"/>
        </w:rPr>
        <w:t>)</w:t>
      </w:r>
    </w:p>
    <w:p w14:paraId="0025AF85" w14:textId="0AB54709" w:rsidR="00A16E10" w:rsidRDefault="00F16EEA" w:rsidP="00D0397F">
      <w:pPr>
        <w:spacing w:after="0"/>
        <w:ind w:left="2160"/>
        <w:rPr>
          <w:rFonts w:ascii="Arial" w:hAnsi="Arial" w:cs="Arial"/>
          <w:b/>
          <w:sz w:val="18"/>
          <w:szCs w:val="18"/>
        </w:rPr>
      </w:pPr>
      <w:r w:rsidRPr="00D53D80">
        <w:rPr>
          <w:rFonts w:ascii="Arial" w:hAnsi="Arial" w:cs="Arial"/>
          <w:b/>
          <w:sz w:val="18"/>
          <w:szCs w:val="18"/>
        </w:rPr>
        <w:t xml:space="preserve">The purpose of this form is to provide consumers with a straightforward, uniform, </w:t>
      </w:r>
      <w:r w:rsidR="00D53D80">
        <w:rPr>
          <w:rFonts w:ascii="Arial" w:hAnsi="Arial" w:cs="Arial"/>
          <w:b/>
          <w:sz w:val="18"/>
          <w:szCs w:val="18"/>
        </w:rPr>
        <w:t xml:space="preserve">        </w:t>
      </w:r>
      <w:r w:rsidRPr="00D53D80">
        <w:rPr>
          <w:rFonts w:ascii="Arial" w:hAnsi="Arial" w:cs="Arial"/>
          <w:b/>
          <w:sz w:val="18"/>
          <w:szCs w:val="18"/>
        </w:rPr>
        <w:t xml:space="preserve">and transparent resource to evaluate potential solar transactions under </w:t>
      </w:r>
      <w:r w:rsidR="00153813">
        <w:rPr>
          <w:rFonts w:ascii="Arial" w:hAnsi="Arial" w:cs="Arial"/>
          <w:b/>
          <w:sz w:val="18"/>
          <w:szCs w:val="18"/>
        </w:rPr>
        <w:t>the Solar Massachusetts Renewable Target (</w:t>
      </w:r>
      <w:r w:rsidRPr="00D53D80">
        <w:rPr>
          <w:rFonts w:ascii="Arial" w:hAnsi="Arial" w:cs="Arial"/>
          <w:b/>
          <w:sz w:val="18"/>
          <w:szCs w:val="18"/>
        </w:rPr>
        <w:t>SMART</w:t>
      </w:r>
      <w:r w:rsidR="00153813">
        <w:rPr>
          <w:rFonts w:ascii="Arial" w:hAnsi="Arial" w:cs="Arial"/>
          <w:b/>
          <w:sz w:val="18"/>
          <w:szCs w:val="18"/>
        </w:rPr>
        <w:t>) Program</w:t>
      </w:r>
      <w:r w:rsidRPr="00D53D80">
        <w:rPr>
          <w:rFonts w:ascii="Arial" w:hAnsi="Arial" w:cs="Arial"/>
          <w:b/>
          <w:sz w:val="18"/>
          <w:szCs w:val="18"/>
        </w:rPr>
        <w:t>.</w:t>
      </w:r>
    </w:p>
    <w:p w14:paraId="6772E561" w14:textId="77777777" w:rsidR="008E1C1E" w:rsidRPr="00D53D80" w:rsidRDefault="008E1C1E" w:rsidP="00D0397F">
      <w:pPr>
        <w:spacing w:after="0"/>
        <w:ind w:left="2160"/>
        <w:rPr>
          <w:rFonts w:ascii="Arial" w:hAnsi="Arial" w:cs="Arial"/>
          <w:b/>
          <w:sz w:val="18"/>
          <w:szCs w:val="18"/>
        </w:rPr>
      </w:pPr>
    </w:p>
    <w:tbl>
      <w:tblPr>
        <w:tblStyle w:val="TableGrid"/>
        <w:tblW w:w="0" w:type="auto"/>
        <w:tblLook w:val="04A0" w:firstRow="1" w:lastRow="0" w:firstColumn="1" w:lastColumn="0" w:noHBand="0" w:noVBand="1"/>
      </w:tblPr>
      <w:tblGrid>
        <w:gridCol w:w="4670"/>
        <w:gridCol w:w="4680"/>
      </w:tblGrid>
      <w:tr w:rsidR="00717479" w:rsidRPr="00525F33" w14:paraId="7037A326" w14:textId="77777777" w:rsidTr="00E673D5">
        <w:trPr>
          <w:trHeight w:val="432"/>
        </w:trPr>
        <w:tc>
          <w:tcPr>
            <w:tcW w:w="9350" w:type="dxa"/>
            <w:gridSpan w:val="2"/>
            <w:shd w:val="clear" w:color="auto" w:fill="BFBFBF" w:themeFill="background1" w:themeFillShade="BF"/>
            <w:vAlign w:val="center"/>
          </w:tcPr>
          <w:p w14:paraId="4FC91501" w14:textId="5D2F529B" w:rsidR="00E673D5" w:rsidRPr="00525F33" w:rsidRDefault="00717479" w:rsidP="00FE2E13">
            <w:pPr>
              <w:rPr>
                <w:rFonts w:ascii="Arial" w:hAnsi="Arial" w:cs="Arial"/>
                <w:b/>
                <w:sz w:val="20"/>
                <w:szCs w:val="20"/>
              </w:rPr>
            </w:pPr>
            <w:r w:rsidRPr="00525F33">
              <w:rPr>
                <w:rFonts w:ascii="Arial" w:hAnsi="Arial" w:cs="Arial"/>
                <w:b/>
                <w:sz w:val="20"/>
                <w:szCs w:val="20"/>
              </w:rPr>
              <w:t>CUSTOMER INFORMATION</w:t>
            </w:r>
          </w:p>
        </w:tc>
      </w:tr>
      <w:tr w:rsidR="00717479" w:rsidRPr="00525F33" w14:paraId="20D026E4" w14:textId="77777777" w:rsidTr="000012F2">
        <w:trPr>
          <w:trHeight w:val="288"/>
        </w:trPr>
        <w:tc>
          <w:tcPr>
            <w:tcW w:w="9350" w:type="dxa"/>
            <w:gridSpan w:val="2"/>
            <w:vAlign w:val="center"/>
          </w:tcPr>
          <w:p w14:paraId="007843DD" w14:textId="33452E0D" w:rsidR="00717479" w:rsidRPr="00525F33" w:rsidRDefault="00717479" w:rsidP="00D0397F">
            <w:pPr>
              <w:rPr>
                <w:rFonts w:ascii="Arial" w:hAnsi="Arial" w:cs="Arial"/>
                <w:sz w:val="20"/>
                <w:szCs w:val="20"/>
              </w:rPr>
            </w:pPr>
            <w:r w:rsidRPr="00525F33">
              <w:rPr>
                <w:rFonts w:ascii="Arial" w:hAnsi="Arial" w:cs="Arial"/>
                <w:sz w:val="20"/>
                <w:szCs w:val="20"/>
              </w:rPr>
              <w:t>Customer ID:</w:t>
            </w:r>
          </w:p>
        </w:tc>
      </w:tr>
      <w:tr w:rsidR="00717479" w:rsidRPr="00525F33" w14:paraId="0614C688" w14:textId="77777777" w:rsidTr="000012F2">
        <w:trPr>
          <w:trHeight w:val="288"/>
        </w:trPr>
        <w:tc>
          <w:tcPr>
            <w:tcW w:w="9350" w:type="dxa"/>
            <w:gridSpan w:val="2"/>
            <w:vAlign w:val="center"/>
          </w:tcPr>
          <w:p w14:paraId="3AF93937" w14:textId="00047827" w:rsidR="00717479" w:rsidRPr="00525F33" w:rsidRDefault="00717479" w:rsidP="00D0397F">
            <w:pPr>
              <w:rPr>
                <w:rFonts w:ascii="Arial" w:hAnsi="Arial" w:cs="Arial"/>
                <w:sz w:val="20"/>
                <w:szCs w:val="20"/>
              </w:rPr>
            </w:pPr>
            <w:r w:rsidRPr="00525F33">
              <w:rPr>
                <w:rFonts w:ascii="Arial" w:hAnsi="Arial" w:cs="Arial"/>
                <w:sz w:val="20"/>
                <w:szCs w:val="20"/>
              </w:rPr>
              <w:t>Customer Name:</w:t>
            </w:r>
          </w:p>
        </w:tc>
      </w:tr>
      <w:tr w:rsidR="00717479" w:rsidRPr="00525F33" w14:paraId="48A4FAAB" w14:textId="77777777" w:rsidTr="000012F2">
        <w:trPr>
          <w:trHeight w:val="288"/>
        </w:trPr>
        <w:tc>
          <w:tcPr>
            <w:tcW w:w="9350" w:type="dxa"/>
            <w:gridSpan w:val="2"/>
            <w:vAlign w:val="center"/>
          </w:tcPr>
          <w:p w14:paraId="32F3A8F1" w14:textId="468211F6" w:rsidR="00717479" w:rsidRPr="00525F33" w:rsidRDefault="00717479" w:rsidP="00D0397F">
            <w:pPr>
              <w:rPr>
                <w:rFonts w:ascii="Arial" w:hAnsi="Arial" w:cs="Arial"/>
                <w:sz w:val="20"/>
                <w:szCs w:val="20"/>
              </w:rPr>
            </w:pPr>
            <w:r w:rsidRPr="00525F33">
              <w:rPr>
                <w:rFonts w:ascii="Arial" w:hAnsi="Arial" w:cs="Arial"/>
                <w:sz w:val="20"/>
                <w:szCs w:val="20"/>
              </w:rPr>
              <w:t>Street Address:</w:t>
            </w:r>
          </w:p>
        </w:tc>
      </w:tr>
      <w:tr w:rsidR="00717479" w:rsidRPr="00525F33" w14:paraId="08909BEF" w14:textId="77777777" w:rsidTr="000012F2">
        <w:trPr>
          <w:trHeight w:val="288"/>
        </w:trPr>
        <w:tc>
          <w:tcPr>
            <w:tcW w:w="9350" w:type="dxa"/>
            <w:gridSpan w:val="2"/>
            <w:vAlign w:val="center"/>
          </w:tcPr>
          <w:p w14:paraId="0C35D748" w14:textId="06F7E124" w:rsidR="00717479" w:rsidRPr="00525F33" w:rsidRDefault="00717479" w:rsidP="00D0397F">
            <w:pPr>
              <w:rPr>
                <w:rFonts w:ascii="Arial" w:hAnsi="Arial" w:cs="Arial"/>
                <w:sz w:val="20"/>
                <w:szCs w:val="20"/>
              </w:rPr>
            </w:pPr>
            <w:r w:rsidRPr="00525F33">
              <w:rPr>
                <w:rFonts w:ascii="Arial" w:hAnsi="Arial" w:cs="Arial"/>
                <w:sz w:val="20"/>
                <w:szCs w:val="20"/>
              </w:rPr>
              <w:t>City, State, Zip:</w:t>
            </w:r>
          </w:p>
        </w:tc>
      </w:tr>
      <w:tr w:rsidR="00717479" w:rsidRPr="00525F33" w14:paraId="6EE28FAF" w14:textId="77777777" w:rsidTr="000012F2">
        <w:trPr>
          <w:trHeight w:val="288"/>
        </w:trPr>
        <w:tc>
          <w:tcPr>
            <w:tcW w:w="9350" w:type="dxa"/>
            <w:gridSpan w:val="2"/>
            <w:vAlign w:val="center"/>
          </w:tcPr>
          <w:p w14:paraId="4F043142" w14:textId="6E84CA16" w:rsidR="00717479" w:rsidRPr="00525F33" w:rsidRDefault="00717479" w:rsidP="00D0397F">
            <w:pPr>
              <w:rPr>
                <w:rFonts w:ascii="Arial" w:hAnsi="Arial" w:cs="Arial"/>
                <w:sz w:val="20"/>
                <w:szCs w:val="20"/>
              </w:rPr>
            </w:pPr>
            <w:r w:rsidRPr="00525F33">
              <w:rPr>
                <w:rFonts w:ascii="Arial" w:hAnsi="Arial" w:cs="Arial"/>
                <w:sz w:val="20"/>
                <w:szCs w:val="20"/>
              </w:rPr>
              <w:t>Phone:</w:t>
            </w:r>
          </w:p>
        </w:tc>
      </w:tr>
      <w:tr w:rsidR="00717479" w:rsidRPr="00525F33" w14:paraId="09B376BC" w14:textId="77777777" w:rsidTr="000012F2">
        <w:trPr>
          <w:trHeight w:val="288"/>
        </w:trPr>
        <w:tc>
          <w:tcPr>
            <w:tcW w:w="9350" w:type="dxa"/>
            <w:gridSpan w:val="2"/>
            <w:vAlign w:val="center"/>
          </w:tcPr>
          <w:p w14:paraId="4CFFBAF0" w14:textId="7749AE0B" w:rsidR="00717479" w:rsidRPr="00525F33" w:rsidRDefault="00717479" w:rsidP="00D0397F">
            <w:pPr>
              <w:rPr>
                <w:rFonts w:ascii="Arial" w:hAnsi="Arial" w:cs="Arial"/>
                <w:sz w:val="20"/>
                <w:szCs w:val="20"/>
              </w:rPr>
            </w:pPr>
            <w:r w:rsidRPr="00525F33">
              <w:rPr>
                <w:rFonts w:ascii="Arial" w:hAnsi="Arial" w:cs="Arial"/>
                <w:sz w:val="20"/>
                <w:szCs w:val="20"/>
              </w:rPr>
              <w:t>Email:</w:t>
            </w:r>
          </w:p>
        </w:tc>
      </w:tr>
      <w:tr w:rsidR="00F16EEA" w:rsidRPr="00525F33" w14:paraId="02370812" w14:textId="77777777" w:rsidTr="000012F2">
        <w:trPr>
          <w:trHeight w:val="288"/>
        </w:trPr>
        <w:tc>
          <w:tcPr>
            <w:tcW w:w="4670" w:type="dxa"/>
            <w:shd w:val="clear" w:color="auto" w:fill="BFBFBF" w:themeFill="background1" w:themeFillShade="BF"/>
            <w:vAlign w:val="center"/>
          </w:tcPr>
          <w:p w14:paraId="44DED334" w14:textId="66BF2563" w:rsidR="00F16EEA" w:rsidRPr="00525F33" w:rsidRDefault="00307D53" w:rsidP="00D0397F">
            <w:pPr>
              <w:rPr>
                <w:rFonts w:ascii="Arial" w:hAnsi="Arial" w:cs="Arial"/>
                <w:sz w:val="20"/>
                <w:szCs w:val="20"/>
              </w:rPr>
            </w:pPr>
            <w:r w:rsidRPr="00525F33">
              <w:rPr>
                <w:rFonts w:ascii="Arial" w:hAnsi="Arial" w:cs="Arial"/>
                <w:b/>
                <w:sz w:val="20"/>
                <w:szCs w:val="20"/>
              </w:rPr>
              <w:t xml:space="preserve">INSTALLER </w:t>
            </w:r>
            <w:r w:rsidR="00CF777D">
              <w:rPr>
                <w:rFonts w:ascii="Arial" w:hAnsi="Arial" w:cs="Arial"/>
                <w:b/>
                <w:sz w:val="20"/>
                <w:szCs w:val="20"/>
              </w:rPr>
              <w:t xml:space="preserve">CONTACT </w:t>
            </w:r>
            <w:r w:rsidRPr="00525F33">
              <w:rPr>
                <w:rFonts w:ascii="Arial" w:hAnsi="Arial" w:cs="Arial"/>
                <w:b/>
                <w:sz w:val="20"/>
                <w:szCs w:val="20"/>
              </w:rPr>
              <w:t>INFORMATION</w:t>
            </w:r>
          </w:p>
        </w:tc>
        <w:tc>
          <w:tcPr>
            <w:tcW w:w="4680" w:type="dxa"/>
            <w:shd w:val="clear" w:color="auto" w:fill="BFBFBF" w:themeFill="background1" w:themeFillShade="BF"/>
            <w:vAlign w:val="center"/>
          </w:tcPr>
          <w:p w14:paraId="3359419E" w14:textId="499B52AA" w:rsidR="00F16EEA" w:rsidRPr="00525F33" w:rsidRDefault="00307D53" w:rsidP="00D0397F">
            <w:pPr>
              <w:rPr>
                <w:rFonts w:ascii="Arial" w:hAnsi="Arial" w:cs="Arial"/>
                <w:sz w:val="20"/>
                <w:szCs w:val="20"/>
              </w:rPr>
            </w:pPr>
            <w:r w:rsidRPr="00525F33">
              <w:rPr>
                <w:rFonts w:ascii="Arial" w:hAnsi="Arial" w:cs="Arial"/>
                <w:b/>
                <w:sz w:val="20"/>
                <w:szCs w:val="20"/>
              </w:rPr>
              <w:t>WARRANTY/MAINTENANCE</w:t>
            </w:r>
            <w:r w:rsidR="00CF777D">
              <w:rPr>
                <w:rFonts w:ascii="Arial" w:hAnsi="Arial" w:cs="Arial"/>
                <w:b/>
                <w:sz w:val="20"/>
                <w:szCs w:val="20"/>
              </w:rPr>
              <w:t xml:space="preserve"> CONTACT</w:t>
            </w:r>
            <w:r w:rsidRPr="00525F33">
              <w:rPr>
                <w:rFonts w:ascii="Arial" w:hAnsi="Arial" w:cs="Arial"/>
                <w:b/>
                <w:sz w:val="20"/>
                <w:szCs w:val="20"/>
              </w:rPr>
              <w:t xml:space="preserve"> INFORMATION</w:t>
            </w:r>
          </w:p>
        </w:tc>
      </w:tr>
      <w:tr w:rsidR="00F16EEA" w:rsidRPr="00525F33" w14:paraId="57C1E38E" w14:textId="77777777" w:rsidTr="000012F2">
        <w:trPr>
          <w:trHeight w:val="288"/>
        </w:trPr>
        <w:tc>
          <w:tcPr>
            <w:tcW w:w="4670" w:type="dxa"/>
            <w:vAlign w:val="center"/>
          </w:tcPr>
          <w:p w14:paraId="143D3A76" w14:textId="77777777" w:rsidR="00F16EEA" w:rsidRPr="00525F33" w:rsidRDefault="00307D53" w:rsidP="00D0397F">
            <w:pPr>
              <w:rPr>
                <w:rFonts w:ascii="Arial" w:hAnsi="Arial" w:cs="Arial"/>
                <w:sz w:val="20"/>
                <w:szCs w:val="20"/>
              </w:rPr>
            </w:pPr>
            <w:r w:rsidRPr="00525F33">
              <w:rPr>
                <w:rFonts w:ascii="Arial" w:hAnsi="Arial" w:cs="Arial"/>
                <w:sz w:val="20"/>
                <w:szCs w:val="20"/>
              </w:rPr>
              <w:t>Company:</w:t>
            </w:r>
          </w:p>
        </w:tc>
        <w:tc>
          <w:tcPr>
            <w:tcW w:w="4680" w:type="dxa"/>
            <w:vAlign w:val="center"/>
          </w:tcPr>
          <w:p w14:paraId="0BF882E3" w14:textId="77777777" w:rsidR="00F16EEA" w:rsidRPr="00525F33" w:rsidRDefault="00307D53" w:rsidP="00D0397F">
            <w:pPr>
              <w:rPr>
                <w:rFonts w:ascii="Arial" w:hAnsi="Arial" w:cs="Arial"/>
                <w:sz w:val="20"/>
                <w:szCs w:val="20"/>
              </w:rPr>
            </w:pPr>
            <w:r w:rsidRPr="00525F33">
              <w:rPr>
                <w:rFonts w:ascii="Arial" w:hAnsi="Arial" w:cs="Arial"/>
                <w:sz w:val="20"/>
                <w:szCs w:val="20"/>
              </w:rPr>
              <w:t>Company:</w:t>
            </w:r>
          </w:p>
        </w:tc>
      </w:tr>
      <w:tr w:rsidR="00F16EEA" w:rsidRPr="00525F33" w14:paraId="4E621660" w14:textId="77777777" w:rsidTr="000012F2">
        <w:trPr>
          <w:trHeight w:val="288"/>
        </w:trPr>
        <w:tc>
          <w:tcPr>
            <w:tcW w:w="4670" w:type="dxa"/>
            <w:vAlign w:val="center"/>
          </w:tcPr>
          <w:p w14:paraId="4443950E" w14:textId="77777777" w:rsidR="00F16EEA" w:rsidRPr="00525F33" w:rsidRDefault="00307D53" w:rsidP="00D0397F">
            <w:pPr>
              <w:rPr>
                <w:rFonts w:ascii="Arial" w:hAnsi="Arial" w:cs="Arial"/>
                <w:sz w:val="20"/>
                <w:szCs w:val="20"/>
              </w:rPr>
            </w:pPr>
            <w:r w:rsidRPr="00525F33">
              <w:rPr>
                <w:rFonts w:ascii="Arial" w:hAnsi="Arial" w:cs="Arial"/>
                <w:sz w:val="20"/>
                <w:szCs w:val="20"/>
              </w:rPr>
              <w:t>Street Address:</w:t>
            </w:r>
          </w:p>
        </w:tc>
        <w:tc>
          <w:tcPr>
            <w:tcW w:w="4680" w:type="dxa"/>
            <w:vAlign w:val="center"/>
          </w:tcPr>
          <w:p w14:paraId="6FBA0516" w14:textId="77777777" w:rsidR="00F16EEA" w:rsidRPr="00525F33" w:rsidRDefault="00307D53" w:rsidP="00D0397F">
            <w:pPr>
              <w:rPr>
                <w:rFonts w:ascii="Arial" w:hAnsi="Arial" w:cs="Arial"/>
                <w:sz w:val="20"/>
                <w:szCs w:val="20"/>
              </w:rPr>
            </w:pPr>
            <w:r w:rsidRPr="00525F33">
              <w:rPr>
                <w:rFonts w:ascii="Arial" w:hAnsi="Arial" w:cs="Arial"/>
                <w:sz w:val="20"/>
                <w:szCs w:val="20"/>
              </w:rPr>
              <w:t>Street Address:</w:t>
            </w:r>
          </w:p>
        </w:tc>
      </w:tr>
      <w:tr w:rsidR="00F16EEA" w:rsidRPr="00525F33" w14:paraId="40FC5B20" w14:textId="77777777" w:rsidTr="000012F2">
        <w:trPr>
          <w:trHeight w:val="288"/>
        </w:trPr>
        <w:tc>
          <w:tcPr>
            <w:tcW w:w="4670" w:type="dxa"/>
            <w:vAlign w:val="center"/>
          </w:tcPr>
          <w:p w14:paraId="2401449B" w14:textId="77777777" w:rsidR="00F16EEA" w:rsidRPr="00525F33" w:rsidRDefault="00307D53" w:rsidP="00D0397F">
            <w:pPr>
              <w:rPr>
                <w:rFonts w:ascii="Arial" w:hAnsi="Arial" w:cs="Arial"/>
                <w:sz w:val="20"/>
                <w:szCs w:val="20"/>
              </w:rPr>
            </w:pPr>
            <w:r w:rsidRPr="00525F33">
              <w:rPr>
                <w:rFonts w:ascii="Arial" w:hAnsi="Arial" w:cs="Arial"/>
                <w:sz w:val="20"/>
                <w:szCs w:val="20"/>
              </w:rPr>
              <w:t>City, State, Zip:</w:t>
            </w:r>
          </w:p>
        </w:tc>
        <w:tc>
          <w:tcPr>
            <w:tcW w:w="4680" w:type="dxa"/>
            <w:vAlign w:val="center"/>
          </w:tcPr>
          <w:p w14:paraId="5FB1BF14" w14:textId="77777777" w:rsidR="00F16EEA" w:rsidRPr="00525F33" w:rsidRDefault="00307D53" w:rsidP="00D0397F">
            <w:pPr>
              <w:rPr>
                <w:rFonts w:ascii="Arial" w:hAnsi="Arial" w:cs="Arial"/>
                <w:sz w:val="20"/>
                <w:szCs w:val="20"/>
              </w:rPr>
            </w:pPr>
            <w:r w:rsidRPr="00525F33">
              <w:rPr>
                <w:rFonts w:ascii="Arial" w:hAnsi="Arial" w:cs="Arial"/>
                <w:sz w:val="20"/>
                <w:szCs w:val="20"/>
              </w:rPr>
              <w:t>City, State, Zip:</w:t>
            </w:r>
          </w:p>
        </w:tc>
      </w:tr>
      <w:tr w:rsidR="00F16EEA" w:rsidRPr="00525F33" w14:paraId="4DBA3413" w14:textId="77777777" w:rsidTr="000012F2">
        <w:trPr>
          <w:trHeight w:val="288"/>
        </w:trPr>
        <w:tc>
          <w:tcPr>
            <w:tcW w:w="4670" w:type="dxa"/>
            <w:vAlign w:val="center"/>
          </w:tcPr>
          <w:p w14:paraId="2C40B3F1" w14:textId="77777777" w:rsidR="00F16EEA" w:rsidRPr="00525F33" w:rsidRDefault="00307D53" w:rsidP="00D0397F">
            <w:pPr>
              <w:rPr>
                <w:rFonts w:ascii="Arial" w:hAnsi="Arial" w:cs="Arial"/>
                <w:sz w:val="20"/>
                <w:szCs w:val="20"/>
              </w:rPr>
            </w:pPr>
            <w:r w:rsidRPr="00525F33">
              <w:rPr>
                <w:rFonts w:ascii="Arial" w:hAnsi="Arial" w:cs="Arial"/>
                <w:sz w:val="20"/>
                <w:szCs w:val="20"/>
              </w:rPr>
              <w:t>Phone:</w:t>
            </w:r>
          </w:p>
        </w:tc>
        <w:tc>
          <w:tcPr>
            <w:tcW w:w="4680" w:type="dxa"/>
            <w:vAlign w:val="center"/>
          </w:tcPr>
          <w:p w14:paraId="4943EBCF" w14:textId="77777777" w:rsidR="00F16EEA" w:rsidRPr="00525F33" w:rsidRDefault="00307D53" w:rsidP="00D0397F">
            <w:pPr>
              <w:rPr>
                <w:rFonts w:ascii="Arial" w:hAnsi="Arial" w:cs="Arial"/>
                <w:sz w:val="20"/>
                <w:szCs w:val="20"/>
              </w:rPr>
            </w:pPr>
            <w:r w:rsidRPr="00525F33">
              <w:rPr>
                <w:rFonts w:ascii="Arial" w:hAnsi="Arial" w:cs="Arial"/>
                <w:sz w:val="20"/>
                <w:szCs w:val="20"/>
              </w:rPr>
              <w:t>Phone:</w:t>
            </w:r>
          </w:p>
        </w:tc>
      </w:tr>
      <w:tr w:rsidR="00F16EEA" w:rsidRPr="00525F33" w14:paraId="3EE096D4" w14:textId="77777777" w:rsidTr="000012F2">
        <w:trPr>
          <w:trHeight w:val="288"/>
        </w:trPr>
        <w:tc>
          <w:tcPr>
            <w:tcW w:w="4670" w:type="dxa"/>
            <w:vAlign w:val="center"/>
          </w:tcPr>
          <w:p w14:paraId="7B6C8880" w14:textId="77777777" w:rsidR="00F16EEA" w:rsidRPr="00525F33" w:rsidRDefault="00307D53" w:rsidP="00D0397F">
            <w:pPr>
              <w:rPr>
                <w:rFonts w:ascii="Arial" w:hAnsi="Arial" w:cs="Arial"/>
                <w:sz w:val="20"/>
                <w:szCs w:val="20"/>
              </w:rPr>
            </w:pPr>
            <w:r w:rsidRPr="00525F33">
              <w:rPr>
                <w:rFonts w:ascii="Arial" w:hAnsi="Arial" w:cs="Arial"/>
                <w:sz w:val="20"/>
                <w:szCs w:val="20"/>
              </w:rPr>
              <w:t>Email:</w:t>
            </w:r>
          </w:p>
        </w:tc>
        <w:tc>
          <w:tcPr>
            <w:tcW w:w="4680" w:type="dxa"/>
            <w:vAlign w:val="center"/>
          </w:tcPr>
          <w:p w14:paraId="0DBDA145" w14:textId="77777777" w:rsidR="00F16EEA" w:rsidRPr="00525F33" w:rsidRDefault="00307D53" w:rsidP="00D0397F">
            <w:pPr>
              <w:rPr>
                <w:rFonts w:ascii="Arial" w:hAnsi="Arial" w:cs="Arial"/>
                <w:sz w:val="20"/>
                <w:szCs w:val="20"/>
              </w:rPr>
            </w:pPr>
            <w:r w:rsidRPr="00525F33">
              <w:rPr>
                <w:rFonts w:ascii="Arial" w:hAnsi="Arial" w:cs="Arial"/>
                <w:sz w:val="20"/>
                <w:szCs w:val="20"/>
              </w:rPr>
              <w:t>Email:</w:t>
            </w:r>
          </w:p>
        </w:tc>
      </w:tr>
    </w:tbl>
    <w:tbl>
      <w:tblPr>
        <w:tblStyle w:val="TableGrid1"/>
        <w:tblW w:w="9355" w:type="dxa"/>
        <w:tblLook w:val="04A0" w:firstRow="1" w:lastRow="0" w:firstColumn="1" w:lastColumn="0" w:noHBand="0" w:noVBand="1"/>
      </w:tblPr>
      <w:tblGrid>
        <w:gridCol w:w="9355"/>
      </w:tblGrid>
      <w:tr w:rsidR="00EB6889" w14:paraId="49F7699A" w14:textId="77777777" w:rsidTr="00EB6889">
        <w:trPr>
          <w:trHeight w:val="432"/>
        </w:trPr>
        <w:tc>
          <w:tcPr>
            <w:tcW w:w="9355" w:type="dxa"/>
            <w:shd w:val="clear" w:color="auto" w:fill="BFBFBF" w:themeFill="background1" w:themeFillShade="BF"/>
            <w:vAlign w:val="center"/>
          </w:tcPr>
          <w:p w14:paraId="252CFD20" w14:textId="456BA8DB" w:rsidR="00EB6889" w:rsidRDefault="004B4B07" w:rsidP="004B4B07">
            <w:pPr>
              <w:rPr>
                <w:rFonts w:ascii="Arial" w:hAnsi="Arial" w:cs="Arial"/>
                <w:b/>
                <w:sz w:val="20"/>
                <w:szCs w:val="20"/>
              </w:rPr>
            </w:pPr>
            <w:r>
              <w:rPr>
                <w:rFonts w:ascii="Arial" w:hAnsi="Arial" w:cs="Arial"/>
                <w:b/>
                <w:sz w:val="20"/>
                <w:szCs w:val="20"/>
              </w:rPr>
              <w:t xml:space="preserve">CONTRACT, </w:t>
            </w:r>
            <w:r w:rsidR="00EB6889">
              <w:rPr>
                <w:rFonts w:ascii="Arial" w:hAnsi="Arial" w:cs="Arial"/>
                <w:b/>
                <w:sz w:val="20"/>
                <w:szCs w:val="20"/>
              </w:rPr>
              <w:t>COST</w:t>
            </w:r>
            <w:r>
              <w:rPr>
                <w:rFonts w:ascii="Arial" w:hAnsi="Arial" w:cs="Arial"/>
                <w:b/>
                <w:sz w:val="20"/>
                <w:szCs w:val="20"/>
              </w:rPr>
              <w:t>, AND ESTIMATED PERFORMANCE</w:t>
            </w:r>
            <w:r w:rsidR="00EB6889">
              <w:rPr>
                <w:rFonts w:ascii="Arial" w:hAnsi="Arial" w:cs="Arial"/>
                <w:b/>
                <w:sz w:val="20"/>
                <w:szCs w:val="20"/>
              </w:rPr>
              <w:t xml:space="preserve"> INFORMATION</w:t>
            </w:r>
          </w:p>
        </w:tc>
      </w:tr>
      <w:tr w:rsidR="002D3A18" w:rsidRPr="00503E48" w14:paraId="77F1E671" w14:textId="77777777" w:rsidTr="008E1C1E">
        <w:trPr>
          <w:trHeight w:val="288"/>
        </w:trPr>
        <w:tc>
          <w:tcPr>
            <w:tcW w:w="9355" w:type="dxa"/>
            <w:shd w:val="clear" w:color="auto" w:fill="auto"/>
            <w:vAlign w:val="center"/>
          </w:tcPr>
          <w:p w14:paraId="5D8FFD36" w14:textId="02A04CAC" w:rsidR="002D3A18" w:rsidRPr="00503E48" w:rsidRDefault="002D3A18" w:rsidP="00C0035E">
            <w:pPr>
              <w:rPr>
                <w:rFonts w:ascii="Arial" w:hAnsi="Arial" w:cs="Arial"/>
                <w:sz w:val="20"/>
                <w:szCs w:val="20"/>
              </w:rPr>
            </w:pPr>
            <w:r>
              <w:rPr>
                <w:rFonts w:ascii="Arial" w:hAnsi="Arial" w:cs="Arial"/>
                <w:sz w:val="20"/>
                <w:szCs w:val="20"/>
              </w:rPr>
              <w:t>System Size</w:t>
            </w:r>
            <w:r w:rsidR="00CC1FD4">
              <w:rPr>
                <w:rFonts w:ascii="Arial" w:hAnsi="Arial" w:cs="Arial"/>
                <w:sz w:val="20"/>
                <w:szCs w:val="20"/>
              </w:rPr>
              <w:t xml:space="preserve"> </w:t>
            </w:r>
            <w:ins w:id="3" w:author="David Beavers" w:date="2018-03-27T15:59:00Z">
              <w:r w:rsidR="00CC1FD4">
                <w:rPr>
                  <w:rFonts w:ascii="Arial" w:hAnsi="Arial" w:cs="Arial"/>
                  <w:sz w:val="20"/>
                  <w:szCs w:val="20"/>
                </w:rPr>
                <w:t xml:space="preserve">as Shown </w:t>
              </w:r>
              <w:r w:rsidR="004C421D">
                <w:rPr>
                  <w:rFonts w:ascii="Arial" w:hAnsi="Arial" w:cs="Arial"/>
                  <w:sz w:val="20"/>
                  <w:szCs w:val="20"/>
                </w:rPr>
                <w:t xml:space="preserve">on </w:t>
              </w:r>
            </w:ins>
            <w:ins w:id="4" w:author="David Beavers" w:date="2018-03-27T16:01:00Z">
              <w:r w:rsidR="00106F33">
                <w:rPr>
                  <w:rFonts w:ascii="Arial" w:hAnsi="Arial" w:cs="Arial"/>
                  <w:sz w:val="20"/>
                  <w:szCs w:val="20"/>
                </w:rPr>
                <w:t xml:space="preserve">the </w:t>
              </w:r>
            </w:ins>
            <w:ins w:id="5" w:author="David Beavers" w:date="2018-03-27T15:59:00Z">
              <w:r w:rsidR="004C421D">
                <w:rPr>
                  <w:rFonts w:ascii="Arial" w:hAnsi="Arial" w:cs="Arial"/>
                  <w:sz w:val="20"/>
                  <w:szCs w:val="20"/>
                </w:rPr>
                <w:t>Application for Interconnection</w:t>
              </w:r>
            </w:ins>
            <w:r>
              <w:rPr>
                <w:rFonts w:ascii="Arial" w:hAnsi="Arial" w:cs="Arial"/>
                <w:sz w:val="20"/>
                <w:szCs w:val="20"/>
              </w:rPr>
              <w:t xml:space="preserve"> </w:t>
            </w:r>
            <w:commentRangeStart w:id="6"/>
            <w:r w:rsidR="00CC1FD4">
              <w:rPr>
                <w:rFonts w:ascii="Arial" w:hAnsi="Arial" w:cs="Arial"/>
                <w:sz w:val="20"/>
                <w:szCs w:val="20"/>
              </w:rPr>
              <w:t>(</w:t>
            </w:r>
            <w:r>
              <w:rPr>
                <w:rFonts w:ascii="Arial" w:hAnsi="Arial" w:cs="Arial"/>
                <w:sz w:val="20"/>
                <w:szCs w:val="20"/>
              </w:rPr>
              <w:t>kW AC):</w:t>
            </w:r>
            <w:commentRangeEnd w:id="6"/>
            <w:r w:rsidR="004C421D">
              <w:rPr>
                <w:rStyle w:val="CommentReference"/>
              </w:rPr>
              <w:commentReference w:id="6"/>
            </w:r>
          </w:p>
        </w:tc>
      </w:tr>
      <w:tr w:rsidR="002D3A18" w:rsidRPr="00503E48" w14:paraId="4079595F" w14:textId="77777777" w:rsidTr="008E1C1E">
        <w:trPr>
          <w:trHeight w:val="288"/>
        </w:trPr>
        <w:tc>
          <w:tcPr>
            <w:tcW w:w="9355" w:type="dxa"/>
            <w:shd w:val="clear" w:color="auto" w:fill="auto"/>
            <w:vAlign w:val="center"/>
          </w:tcPr>
          <w:p w14:paraId="57BE741D" w14:textId="536BC9DB" w:rsidR="002D3A18" w:rsidRDefault="002D3A18" w:rsidP="002D3A18">
            <w:pPr>
              <w:rPr>
                <w:rFonts w:ascii="Arial" w:hAnsi="Arial" w:cs="Arial"/>
                <w:sz w:val="20"/>
                <w:szCs w:val="20"/>
              </w:rPr>
            </w:pPr>
            <w:r>
              <w:rPr>
                <w:rFonts w:ascii="Arial" w:hAnsi="Arial" w:cs="Arial"/>
                <w:sz w:val="20"/>
                <w:szCs w:val="20"/>
              </w:rPr>
              <w:t>Total Installed Cost Before Incentives ($):</w:t>
            </w:r>
          </w:p>
        </w:tc>
      </w:tr>
      <w:tr w:rsidR="002D3A18" w14:paraId="13677ABD" w14:textId="77777777" w:rsidTr="008E1C1E">
        <w:trPr>
          <w:trHeight w:val="288"/>
        </w:trPr>
        <w:tc>
          <w:tcPr>
            <w:tcW w:w="9355" w:type="dxa"/>
            <w:shd w:val="clear" w:color="auto" w:fill="auto"/>
            <w:vAlign w:val="center"/>
          </w:tcPr>
          <w:p w14:paraId="71D1A9AE" w14:textId="041EC18F" w:rsidR="002D3A18" w:rsidRDefault="002D3A18" w:rsidP="002D3A18">
            <w:pPr>
              <w:rPr>
                <w:rFonts w:ascii="Arial" w:hAnsi="Arial" w:cs="Arial"/>
                <w:sz w:val="20"/>
                <w:szCs w:val="20"/>
              </w:rPr>
            </w:pPr>
            <w:r>
              <w:rPr>
                <w:rFonts w:ascii="Arial" w:hAnsi="Arial" w:cs="Arial"/>
                <w:sz w:val="20"/>
                <w:szCs w:val="20"/>
              </w:rPr>
              <w:t>Are all warranties transferrable? Yes or No</w:t>
            </w:r>
          </w:p>
        </w:tc>
      </w:tr>
      <w:tr w:rsidR="002D3A18" w14:paraId="656D52DD" w14:textId="77777777" w:rsidTr="008E1C1E">
        <w:trPr>
          <w:trHeight w:val="288"/>
        </w:trPr>
        <w:tc>
          <w:tcPr>
            <w:tcW w:w="9355" w:type="dxa"/>
            <w:shd w:val="clear" w:color="auto" w:fill="auto"/>
            <w:vAlign w:val="center"/>
          </w:tcPr>
          <w:p w14:paraId="2BF4B26A" w14:textId="228EA7C6" w:rsidR="002D3A18" w:rsidRDefault="002D3A18" w:rsidP="002D3A18">
            <w:pPr>
              <w:rPr>
                <w:rFonts w:ascii="Arial" w:hAnsi="Arial" w:cs="Arial"/>
                <w:sz w:val="20"/>
                <w:szCs w:val="20"/>
              </w:rPr>
            </w:pPr>
            <w:r>
              <w:rPr>
                <w:rFonts w:ascii="Arial" w:hAnsi="Arial" w:cs="Arial"/>
                <w:sz w:val="20"/>
                <w:szCs w:val="20"/>
              </w:rPr>
              <w:t xml:space="preserve">Final Purchase Price ($): </w:t>
            </w:r>
          </w:p>
        </w:tc>
      </w:tr>
      <w:tr w:rsidR="002D3A18" w14:paraId="3AB8C812" w14:textId="77777777" w:rsidTr="008E1C1E">
        <w:trPr>
          <w:trHeight w:val="288"/>
        </w:trPr>
        <w:tc>
          <w:tcPr>
            <w:tcW w:w="9355" w:type="dxa"/>
            <w:shd w:val="clear" w:color="auto" w:fill="auto"/>
            <w:vAlign w:val="center"/>
          </w:tcPr>
          <w:p w14:paraId="434EA265" w14:textId="3E1D8585" w:rsidR="002D3A18" w:rsidRDefault="002D3A18" w:rsidP="002D3A18">
            <w:pPr>
              <w:rPr>
                <w:rFonts w:ascii="Arial" w:hAnsi="Arial" w:cs="Arial"/>
                <w:sz w:val="20"/>
                <w:szCs w:val="20"/>
              </w:rPr>
            </w:pPr>
            <w:r>
              <w:rPr>
                <w:rFonts w:ascii="Arial" w:hAnsi="Arial" w:cs="Arial"/>
                <w:sz w:val="20"/>
                <w:szCs w:val="20"/>
              </w:rPr>
              <w:t>Contract Effective Date:</w:t>
            </w:r>
          </w:p>
        </w:tc>
      </w:tr>
      <w:tr w:rsidR="002D3A18" w14:paraId="5059CE0E" w14:textId="77777777" w:rsidTr="008E1C1E">
        <w:trPr>
          <w:trHeight w:val="288"/>
        </w:trPr>
        <w:tc>
          <w:tcPr>
            <w:tcW w:w="9355" w:type="dxa"/>
            <w:shd w:val="clear" w:color="auto" w:fill="auto"/>
            <w:vAlign w:val="center"/>
          </w:tcPr>
          <w:p w14:paraId="75A83081" w14:textId="12AD10F3" w:rsidR="002D3A18" w:rsidRDefault="002D3A18" w:rsidP="002D3A18">
            <w:pPr>
              <w:rPr>
                <w:rFonts w:ascii="Arial" w:hAnsi="Arial" w:cs="Arial"/>
                <w:sz w:val="20"/>
                <w:szCs w:val="20"/>
              </w:rPr>
            </w:pPr>
            <w:r>
              <w:rPr>
                <w:rFonts w:ascii="Arial" w:hAnsi="Arial" w:cs="Arial"/>
                <w:sz w:val="20"/>
                <w:szCs w:val="20"/>
              </w:rPr>
              <w:t>Cost of Contract Cancellation ($):</w:t>
            </w:r>
          </w:p>
        </w:tc>
      </w:tr>
      <w:tr w:rsidR="002D3A18" w14:paraId="18F33520" w14:textId="77777777" w:rsidTr="008E1C1E">
        <w:trPr>
          <w:trHeight w:val="288"/>
        </w:trPr>
        <w:tc>
          <w:tcPr>
            <w:tcW w:w="9355" w:type="dxa"/>
            <w:shd w:val="clear" w:color="auto" w:fill="auto"/>
            <w:vAlign w:val="center"/>
          </w:tcPr>
          <w:p w14:paraId="7BB990C1" w14:textId="60A6C62B" w:rsidR="002D3A18" w:rsidRDefault="002D3A18" w:rsidP="002D3A18">
            <w:pPr>
              <w:rPr>
                <w:rFonts w:ascii="Arial" w:hAnsi="Arial" w:cs="Arial"/>
                <w:sz w:val="20"/>
                <w:szCs w:val="20"/>
              </w:rPr>
            </w:pPr>
            <w:r>
              <w:rPr>
                <w:rFonts w:ascii="Arial" w:hAnsi="Arial" w:cs="Arial"/>
                <w:sz w:val="20"/>
                <w:szCs w:val="20"/>
              </w:rPr>
              <w:t>Has a shading analysis been completed for the property? Yes or No</w:t>
            </w:r>
          </w:p>
        </w:tc>
      </w:tr>
      <w:tr w:rsidR="002D3A18" w14:paraId="0E78079C" w14:textId="77777777" w:rsidTr="008E1C1E">
        <w:trPr>
          <w:trHeight w:val="288"/>
        </w:trPr>
        <w:tc>
          <w:tcPr>
            <w:tcW w:w="9355" w:type="dxa"/>
            <w:shd w:val="clear" w:color="auto" w:fill="auto"/>
            <w:vAlign w:val="center"/>
          </w:tcPr>
          <w:p w14:paraId="3B60DFD7" w14:textId="3758848F" w:rsidR="002D3A18" w:rsidRDefault="002D3A18" w:rsidP="002D3A18">
            <w:pPr>
              <w:rPr>
                <w:rFonts w:ascii="Arial" w:hAnsi="Arial" w:cs="Arial"/>
                <w:sz w:val="20"/>
                <w:szCs w:val="20"/>
              </w:rPr>
            </w:pPr>
            <w:r>
              <w:rPr>
                <w:rFonts w:ascii="Arial" w:hAnsi="Arial" w:cs="Arial"/>
                <w:sz w:val="20"/>
                <w:szCs w:val="20"/>
              </w:rPr>
              <w:t>Estimated Year One Production (kWh)</w:t>
            </w:r>
            <w:r w:rsidRPr="001C6410">
              <w:rPr>
                <w:rFonts w:ascii="Arial" w:hAnsi="Arial" w:cs="Arial"/>
                <w:sz w:val="20"/>
                <w:szCs w:val="20"/>
              </w:rPr>
              <w:t>:</w:t>
            </w:r>
          </w:p>
        </w:tc>
      </w:tr>
      <w:tr w:rsidR="001E1D61" w14:paraId="61A5DEA1" w14:textId="77777777" w:rsidTr="008E1C1E">
        <w:trPr>
          <w:trHeight w:val="288"/>
          <w:ins w:id="7" w:author="David Beavers" w:date="2018-03-27T16:27:00Z"/>
        </w:trPr>
        <w:tc>
          <w:tcPr>
            <w:tcW w:w="9355" w:type="dxa"/>
            <w:shd w:val="clear" w:color="auto" w:fill="auto"/>
            <w:vAlign w:val="center"/>
          </w:tcPr>
          <w:p w14:paraId="4A4F5CBF" w14:textId="7E3D12BF" w:rsidR="001E1D61" w:rsidRPr="001C6410" w:rsidRDefault="000C2B87" w:rsidP="002D3A18">
            <w:pPr>
              <w:rPr>
                <w:ins w:id="8" w:author="David Beavers" w:date="2018-03-27T16:27:00Z"/>
                <w:rFonts w:ascii="Arial" w:hAnsi="Arial" w:cs="Arial"/>
                <w:sz w:val="20"/>
                <w:szCs w:val="20"/>
              </w:rPr>
            </w:pPr>
            <w:ins w:id="9" w:author="David Beavers" w:date="2018-03-27T16:27:00Z">
              <w:r>
                <w:rPr>
                  <w:rFonts w:ascii="Arial" w:hAnsi="Arial" w:cs="Arial"/>
                  <w:sz w:val="20"/>
                  <w:szCs w:val="20"/>
                </w:rPr>
                <w:t xml:space="preserve">Interconnected to Grid: </w:t>
              </w:r>
              <w:commentRangeStart w:id="10"/>
              <w:r>
                <w:rPr>
                  <w:rFonts w:ascii="Arial" w:hAnsi="Arial" w:cs="Arial"/>
                  <w:sz w:val="20"/>
                  <w:szCs w:val="20"/>
                </w:rPr>
                <w:t xml:space="preserve">Behind </w:t>
              </w:r>
              <w:proofErr w:type="gramStart"/>
              <w:r>
                <w:rPr>
                  <w:rFonts w:ascii="Arial" w:hAnsi="Arial" w:cs="Arial"/>
                  <w:sz w:val="20"/>
                  <w:szCs w:val="20"/>
                </w:rPr>
                <w:t>The</w:t>
              </w:r>
              <w:proofErr w:type="gramEnd"/>
              <w:r>
                <w:rPr>
                  <w:rFonts w:ascii="Arial" w:hAnsi="Arial" w:cs="Arial"/>
                  <w:sz w:val="20"/>
                  <w:szCs w:val="20"/>
                </w:rPr>
                <w:t xml:space="preserve"> Meter </w:t>
              </w:r>
            </w:ins>
            <w:ins w:id="11" w:author="David Beavers" w:date="2018-03-27T16:30:00Z">
              <w:r w:rsidR="00693FA1">
                <w:rPr>
                  <w:rFonts w:ascii="Arial" w:hAnsi="Arial" w:cs="Arial"/>
                  <w:sz w:val="20"/>
                  <w:szCs w:val="20"/>
                </w:rPr>
                <w:t>or</w:t>
              </w:r>
            </w:ins>
            <w:ins w:id="12" w:author="David Beavers" w:date="2018-03-27T16:27:00Z">
              <w:r>
                <w:rPr>
                  <w:rFonts w:ascii="Arial" w:hAnsi="Arial" w:cs="Arial"/>
                  <w:sz w:val="20"/>
                  <w:szCs w:val="20"/>
                </w:rPr>
                <w:t xml:space="preserve"> Front of the Meter</w:t>
              </w:r>
              <w:commentRangeEnd w:id="10"/>
              <w:r>
                <w:rPr>
                  <w:rStyle w:val="CommentReference"/>
                </w:rPr>
                <w:commentReference w:id="10"/>
              </w:r>
            </w:ins>
          </w:p>
        </w:tc>
      </w:tr>
      <w:tr w:rsidR="00C00303" w14:paraId="4597FBD2" w14:textId="77777777" w:rsidTr="008E1C1E">
        <w:trPr>
          <w:trHeight w:val="288"/>
          <w:ins w:id="13" w:author="David Beavers" w:date="2018-03-28T09:49:00Z"/>
        </w:trPr>
        <w:tc>
          <w:tcPr>
            <w:tcW w:w="9355" w:type="dxa"/>
            <w:shd w:val="clear" w:color="auto" w:fill="auto"/>
            <w:vAlign w:val="center"/>
          </w:tcPr>
          <w:p w14:paraId="6C20E903" w14:textId="1CC50F86" w:rsidR="00C00303" w:rsidRDefault="00C00303" w:rsidP="00C00303">
            <w:pPr>
              <w:rPr>
                <w:ins w:id="14" w:author="David Beavers" w:date="2018-03-28T09:49:00Z"/>
                <w:rFonts w:ascii="Arial" w:hAnsi="Arial" w:cs="Arial"/>
                <w:sz w:val="20"/>
                <w:szCs w:val="20"/>
              </w:rPr>
            </w:pPr>
            <w:ins w:id="15" w:author="David Beavers" w:date="2018-03-28T09:49:00Z">
              <w:r>
                <w:rPr>
                  <w:rFonts w:ascii="Arial" w:hAnsi="Arial" w:cs="Arial"/>
                  <w:sz w:val="20"/>
                  <w:szCs w:val="20"/>
                </w:rPr>
                <w:t>Net Metering or Alternative On-Bill Credit or Qualifying Facility or None</w:t>
              </w:r>
            </w:ins>
          </w:p>
        </w:tc>
      </w:tr>
      <w:tr w:rsidR="00C00303" w14:paraId="41306105" w14:textId="77777777" w:rsidTr="008E1C1E">
        <w:trPr>
          <w:trHeight w:val="288"/>
          <w:ins w:id="16" w:author="David Beavers" w:date="2018-03-28T09:39:00Z"/>
        </w:trPr>
        <w:tc>
          <w:tcPr>
            <w:tcW w:w="9355" w:type="dxa"/>
            <w:shd w:val="clear" w:color="auto" w:fill="auto"/>
            <w:vAlign w:val="center"/>
          </w:tcPr>
          <w:p w14:paraId="3EFB13B8" w14:textId="1A6F637E" w:rsidR="00C00303" w:rsidRPr="001C6410" w:rsidRDefault="00C00303" w:rsidP="00C00303">
            <w:pPr>
              <w:rPr>
                <w:ins w:id="17" w:author="David Beavers" w:date="2018-03-28T09:39:00Z"/>
                <w:rFonts w:ascii="Arial" w:hAnsi="Arial" w:cs="Arial"/>
                <w:sz w:val="20"/>
                <w:szCs w:val="20"/>
              </w:rPr>
            </w:pPr>
            <w:ins w:id="18" w:author="David Beavers" w:date="2018-03-28T09:39:00Z">
              <w:r>
                <w:rPr>
                  <w:rFonts w:ascii="Arial" w:hAnsi="Arial" w:cs="Arial"/>
                  <w:sz w:val="20"/>
                  <w:szCs w:val="20"/>
                </w:rPr>
                <w:t>SMART Tariff Term:  10 Years</w:t>
              </w:r>
            </w:ins>
          </w:p>
        </w:tc>
      </w:tr>
      <w:tr w:rsidR="00C00303" w14:paraId="61D71203" w14:textId="77777777" w:rsidTr="008E1C1E">
        <w:trPr>
          <w:trHeight w:val="288"/>
        </w:trPr>
        <w:tc>
          <w:tcPr>
            <w:tcW w:w="9355" w:type="dxa"/>
            <w:shd w:val="clear" w:color="auto" w:fill="auto"/>
            <w:vAlign w:val="center"/>
          </w:tcPr>
          <w:p w14:paraId="1EBA0824" w14:textId="6085E7CD" w:rsidR="00C00303" w:rsidRPr="001C6410" w:rsidRDefault="00C00303" w:rsidP="00C00303">
            <w:pPr>
              <w:rPr>
                <w:rFonts w:ascii="Arial" w:hAnsi="Arial" w:cs="Arial"/>
                <w:sz w:val="20"/>
                <w:szCs w:val="20"/>
              </w:rPr>
            </w:pPr>
            <w:r w:rsidRPr="001C6410">
              <w:rPr>
                <w:rFonts w:ascii="Arial" w:hAnsi="Arial" w:cs="Arial"/>
                <w:sz w:val="20"/>
                <w:szCs w:val="20"/>
              </w:rPr>
              <w:t xml:space="preserve">Estimated Year One </w:t>
            </w:r>
            <w:commentRangeStart w:id="19"/>
            <w:r w:rsidRPr="001C6410">
              <w:rPr>
                <w:rFonts w:ascii="Arial" w:hAnsi="Arial" w:cs="Arial"/>
                <w:sz w:val="20"/>
                <w:szCs w:val="20"/>
              </w:rPr>
              <w:t>Savings</w:t>
            </w:r>
            <w:commentRangeEnd w:id="19"/>
            <w:r>
              <w:rPr>
                <w:rStyle w:val="CommentReference"/>
              </w:rPr>
              <w:commentReference w:id="19"/>
            </w:r>
            <w:r>
              <w:rPr>
                <w:rFonts w:ascii="Arial" w:hAnsi="Arial" w:cs="Arial"/>
                <w:sz w:val="20"/>
                <w:szCs w:val="20"/>
              </w:rPr>
              <w:t xml:space="preserve"> ($)</w:t>
            </w:r>
            <w:r w:rsidRPr="001C6410">
              <w:rPr>
                <w:rFonts w:ascii="Arial" w:hAnsi="Arial" w:cs="Arial"/>
                <w:sz w:val="20"/>
                <w:szCs w:val="20"/>
              </w:rPr>
              <w:t>:</w:t>
            </w:r>
          </w:p>
        </w:tc>
      </w:tr>
      <w:tr w:rsidR="00C00303" w14:paraId="34FEEA79" w14:textId="77777777" w:rsidTr="008E1C1E">
        <w:trPr>
          <w:trHeight w:val="288"/>
        </w:trPr>
        <w:tc>
          <w:tcPr>
            <w:tcW w:w="9355" w:type="dxa"/>
            <w:shd w:val="clear" w:color="auto" w:fill="auto"/>
            <w:vAlign w:val="center"/>
          </w:tcPr>
          <w:p w14:paraId="71ADD630" w14:textId="76165CDE" w:rsidR="00C00303" w:rsidRPr="001C6410" w:rsidRDefault="00C00303" w:rsidP="00C00303">
            <w:pPr>
              <w:rPr>
                <w:rFonts w:ascii="Arial" w:hAnsi="Arial" w:cs="Arial"/>
                <w:sz w:val="20"/>
                <w:szCs w:val="20"/>
              </w:rPr>
            </w:pPr>
            <w:r>
              <w:rPr>
                <w:rFonts w:ascii="Arial" w:hAnsi="Arial" w:cs="Arial"/>
                <w:sz w:val="20"/>
                <w:szCs w:val="20"/>
              </w:rPr>
              <w:t>Where in the contract is the warranty information located?</w:t>
            </w:r>
          </w:p>
        </w:tc>
      </w:tr>
      <w:tr w:rsidR="00C00303" w14:paraId="3F48F03C" w14:textId="77777777" w:rsidTr="004B4B07">
        <w:trPr>
          <w:trHeight w:val="432"/>
        </w:trPr>
        <w:tc>
          <w:tcPr>
            <w:tcW w:w="9355" w:type="dxa"/>
            <w:shd w:val="clear" w:color="auto" w:fill="BFBFBF" w:themeFill="background1" w:themeFillShade="BF"/>
            <w:vAlign w:val="center"/>
          </w:tcPr>
          <w:p w14:paraId="072C0859" w14:textId="18E5E7BC" w:rsidR="00C00303" w:rsidRDefault="00C00303" w:rsidP="00C00303">
            <w:pPr>
              <w:rPr>
                <w:rFonts w:ascii="Arial" w:hAnsi="Arial" w:cs="Arial"/>
                <w:sz w:val="20"/>
                <w:szCs w:val="20"/>
              </w:rPr>
            </w:pPr>
            <w:r>
              <w:rPr>
                <w:rFonts w:ascii="Arial" w:hAnsi="Arial" w:cs="Arial"/>
                <w:b/>
                <w:sz w:val="20"/>
                <w:szCs w:val="20"/>
              </w:rPr>
              <w:t>FINANCING INFORMATION</w:t>
            </w:r>
          </w:p>
        </w:tc>
      </w:tr>
      <w:tr w:rsidR="00C00303" w14:paraId="4BDE1862" w14:textId="77777777" w:rsidTr="008E1C1E">
        <w:trPr>
          <w:trHeight w:val="288"/>
        </w:trPr>
        <w:tc>
          <w:tcPr>
            <w:tcW w:w="9355" w:type="dxa"/>
            <w:shd w:val="clear" w:color="auto" w:fill="auto"/>
            <w:vAlign w:val="center"/>
          </w:tcPr>
          <w:p w14:paraId="494A8BB2" w14:textId="490811C6" w:rsidR="00C00303" w:rsidRDefault="00C00303" w:rsidP="00C00303">
            <w:pPr>
              <w:rPr>
                <w:rFonts w:ascii="Arial" w:hAnsi="Arial" w:cs="Arial"/>
                <w:sz w:val="20"/>
                <w:szCs w:val="20"/>
              </w:rPr>
            </w:pPr>
            <w:r>
              <w:rPr>
                <w:rFonts w:ascii="Arial" w:hAnsi="Arial" w:cs="Arial"/>
                <w:sz w:val="20"/>
                <w:szCs w:val="20"/>
              </w:rPr>
              <w:t>Does the above-listed Final Purchase Price include dealer fees or other charges associated with financing? Yes or No</w:t>
            </w:r>
          </w:p>
        </w:tc>
      </w:tr>
      <w:tr w:rsidR="00C00303" w14:paraId="152F7F7F" w14:textId="77777777" w:rsidTr="008E1C1E">
        <w:trPr>
          <w:trHeight w:val="288"/>
        </w:trPr>
        <w:tc>
          <w:tcPr>
            <w:tcW w:w="9355" w:type="dxa"/>
            <w:shd w:val="clear" w:color="auto" w:fill="auto"/>
            <w:vAlign w:val="center"/>
          </w:tcPr>
          <w:p w14:paraId="43B1C06A" w14:textId="66708660" w:rsidR="00C00303" w:rsidRDefault="00C00303" w:rsidP="00C00303">
            <w:pPr>
              <w:rPr>
                <w:rFonts w:ascii="Arial" w:hAnsi="Arial" w:cs="Arial"/>
                <w:sz w:val="20"/>
                <w:szCs w:val="20"/>
              </w:rPr>
            </w:pPr>
            <w:r w:rsidRPr="002D3A18">
              <w:rPr>
                <w:rFonts w:ascii="Arial" w:hAnsi="Arial" w:cs="Arial"/>
                <w:sz w:val="20"/>
                <w:szCs w:val="20"/>
              </w:rPr>
              <w:t>Amount of Dealer Fees or Finance Charges ($):</w:t>
            </w:r>
          </w:p>
        </w:tc>
      </w:tr>
      <w:tr w:rsidR="00C00303" w14:paraId="7EE9734D" w14:textId="77777777" w:rsidTr="00D0397F">
        <w:trPr>
          <w:trHeight w:val="432"/>
        </w:trPr>
        <w:tc>
          <w:tcPr>
            <w:tcW w:w="9355" w:type="dxa"/>
            <w:shd w:val="clear" w:color="auto" w:fill="BFBFBF" w:themeFill="background1" w:themeFillShade="BF"/>
            <w:vAlign w:val="center"/>
          </w:tcPr>
          <w:p w14:paraId="38611182" w14:textId="76EDCBC7" w:rsidR="00C00303" w:rsidRDefault="00C00303" w:rsidP="00C00303">
            <w:pPr>
              <w:rPr>
                <w:rFonts w:ascii="Arial" w:hAnsi="Arial" w:cs="Arial"/>
                <w:sz w:val="20"/>
                <w:szCs w:val="20"/>
              </w:rPr>
            </w:pPr>
            <w:r>
              <w:rPr>
                <w:rFonts w:ascii="Arial" w:hAnsi="Arial" w:cs="Arial"/>
                <w:b/>
                <w:sz w:val="20"/>
                <w:szCs w:val="20"/>
              </w:rPr>
              <w:t>OTHER INFORMATION</w:t>
            </w:r>
          </w:p>
        </w:tc>
      </w:tr>
      <w:tr w:rsidR="00C00303" w14:paraId="24EA52EE" w14:textId="77777777" w:rsidTr="008E1C1E">
        <w:trPr>
          <w:trHeight w:val="288"/>
        </w:trPr>
        <w:tc>
          <w:tcPr>
            <w:tcW w:w="9355" w:type="dxa"/>
            <w:shd w:val="clear" w:color="auto" w:fill="auto"/>
            <w:vAlign w:val="center"/>
          </w:tcPr>
          <w:p w14:paraId="14413711" w14:textId="600B7DD5" w:rsidR="00C00303" w:rsidRDefault="00C00303" w:rsidP="00C00303">
            <w:pPr>
              <w:rPr>
                <w:rFonts w:ascii="Arial" w:hAnsi="Arial" w:cs="Arial"/>
                <w:sz w:val="20"/>
                <w:szCs w:val="20"/>
              </w:rPr>
            </w:pPr>
            <w:r>
              <w:rPr>
                <w:rFonts w:ascii="Arial" w:hAnsi="Arial" w:cs="Arial"/>
                <w:sz w:val="20"/>
                <w:szCs w:val="20"/>
              </w:rPr>
              <w:lastRenderedPageBreak/>
              <w:t xml:space="preserve">Does the </w:t>
            </w:r>
            <w:r w:rsidRPr="004B4B07">
              <w:rPr>
                <w:rFonts w:ascii="Arial" w:hAnsi="Arial" w:cs="Arial"/>
                <w:sz w:val="20"/>
                <w:szCs w:val="20"/>
              </w:rPr>
              <w:t>syste</w:t>
            </w:r>
            <w:r>
              <w:rPr>
                <w:rFonts w:ascii="Arial" w:hAnsi="Arial" w:cs="Arial"/>
                <w:sz w:val="20"/>
                <w:szCs w:val="20"/>
              </w:rPr>
              <w:t>m installation contract conform</w:t>
            </w:r>
            <w:r w:rsidRPr="004B4B07">
              <w:rPr>
                <w:rFonts w:ascii="Arial" w:hAnsi="Arial" w:cs="Arial"/>
                <w:sz w:val="20"/>
                <w:szCs w:val="20"/>
              </w:rPr>
              <w:t xml:space="preserve"> to the requirements of the State Home Improvement Contract Law</w:t>
            </w:r>
            <w:r>
              <w:rPr>
                <w:rFonts w:ascii="Arial" w:hAnsi="Arial" w:cs="Arial"/>
                <w:sz w:val="20"/>
                <w:szCs w:val="20"/>
              </w:rPr>
              <w:t>? Yes or No</w:t>
            </w:r>
          </w:p>
        </w:tc>
      </w:tr>
      <w:tr w:rsidR="00C00303" w14:paraId="3B6F1A38" w14:textId="77777777" w:rsidTr="008E1C1E">
        <w:trPr>
          <w:trHeight w:val="288"/>
        </w:trPr>
        <w:tc>
          <w:tcPr>
            <w:tcW w:w="9355" w:type="dxa"/>
            <w:shd w:val="clear" w:color="auto" w:fill="auto"/>
            <w:vAlign w:val="center"/>
          </w:tcPr>
          <w:p w14:paraId="06784981" w14:textId="62C56214" w:rsidR="00C00303" w:rsidRDefault="00C00303" w:rsidP="00C00303">
            <w:pPr>
              <w:rPr>
                <w:rFonts w:ascii="Arial" w:hAnsi="Arial" w:cs="Arial"/>
                <w:sz w:val="20"/>
                <w:szCs w:val="20"/>
              </w:rPr>
            </w:pPr>
            <w:r>
              <w:rPr>
                <w:rFonts w:ascii="Arial" w:hAnsi="Arial" w:cs="Arial"/>
                <w:sz w:val="20"/>
                <w:szCs w:val="20"/>
              </w:rPr>
              <w:t>Describe any p</w:t>
            </w:r>
            <w:r w:rsidRPr="005C4F0C">
              <w:rPr>
                <w:rFonts w:ascii="Arial" w:hAnsi="Arial" w:cs="Arial"/>
                <w:sz w:val="20"/>
                <w:szCs w:val="20"/>
              </w:rPr>
              <w:t>rotections fo</w:t>
            </w:r>
            <w:r>
              <w:rPr>
                <w:rFonts w:ascii="Arial" w:hAnsi="Arial" w:cs="Arial"/>
                <w:sz w:val="20"/>
                <w:szCs w:val="20"/>
              </w:rPr>
              <w:t xml:space="preserve">r the </w:t>
            </w:r>
            <w:ins w:id="20" w:author="David Beavers" w:date="2018-03-27T16:22:00Z">
              <w:r>
                <w:rPr>
                  <w:rFonts w:ascii="Arial" w:hAnsi="Arial" w:cs="Arial"/>
                  <w:sz w:val="20"/>
                  <w:szCs w:val="20"/>
                </w:rPr>
                <w:t xml:space="preserve">Customer </w:t>
              </w:r>
            </w:ins>
            <w:del w:id="21" w:author="David Beavers" w:date="2018-03-27T16:22:00Z">
              <w:r w:rsidDel="00AD0796">
                <w:rPr>
                  <w:rFonts w:ascii="Arial" w:hAnsi="Arial" w:cs="Arial"/>
                  <w:sz w:val="20"/>
                  <w:szCs w:val="20"/>
                </w:rPr>
                <w:delText>Participant</w:delText>
              </w:r>
            </w:del>
            <w:r w:rsidRPr="005C4F0C">
              <w:rPr>
                <w:rFonts w:ascii="Arial" w:hAnsi="Arial" w:cs="Arial"/>
                <w:sz w:val="20"/>
                <w:szCs w:val="20"/>
              </w:rPr>
              <w:t xml:space="preserve"> in terms of ongoing project</w:t>
            </w:r>
            <w:r>
              <w:rPr>
                <w:rFonts w:ascii="Arial" w:hAnsi="Arial" w:cs="Arial"/>
                <w:sz w:val="20"/>
                <w:szCs w:val="20"/>
              </w:rPr>
              <w:t xml:space="preserve"> performance or default by the </w:t>
            </w:r>
            <w:ins w:id="22" w:author="David Beavers" w:date="2018-03-27T16:33:00Z">
              <w:r>
                <w:rPr>
                  <w:rFonts w:ascii="Arial" w:hAnsi="Arial" w:cs="Arial"/>
                  <w:sz w:val="20"/>
                  <w:szCs w:val="20"/>
                </w:rPr>
                <w:t>Installer</w:t>
              </w:r>
            </w:ins>
            <w:del w:id="23" w:author="David Beavers" w:date="2018-03-27T16:33:00Z">
              <w:r w:rsidDel="00DC74E4">
                <w:rPr>
                  <w:rFonts w:ascii="Arial" w:hAnsi="Arial" w:cs="Arial"/>
                  <w:sz w:val="20"/>
                  <w:szCs w:val="20"/>
                </w:rPr>
                <w:delText>Provide</w:delText>
              </w:r>
            </w:del>
            <w:r>
              <w:rPr>
                <w:rFonts w:ascii="Arial" w:hAnsi="Arial" w:cs="Arial"/>
                <w:sz w:val="20"/>
                <w:szCs w:val="20"/>
              </w:rPr>
              <w:t>r:</w:t>
            </w:r>
          </w:p>
          <w:p w14:paraId="4FA8883E" w14:textId="77777777" w:rsidR="00C00303" w:rsidRDefault="00C00303" w:rsidP="00C00303">
            <w:pPr>
              <w:rPr>
                <w:rFonts w:ascii="Arial" w:hAnsi="Arial" w:cs="Arial"/>
                <w:sz w:val="20"/>
                <w:szCs w:val="20"/>
              </w:rPr>
            </w:pPr>
          </w:p>
          <w:p w14:paraId="0F7F9D13" w14:textId="77777777" w:rsidR="00C00303" w:rsidRDefault="00C00303" w:rsidP="00C00303">
            <w:pPr>
              <w:rPr>
                <w:rFonts w:ascii="Arial" w:hAnsi="Arial" w:cs="Arial"/>
                <w:sz w:val="20"/>
                <w:szCs w:val="20"/>
              </w:rPr>
            </w:pPr>
          </w:p>
          <w:p w14:paraId="5ED20DFA" w14:textId="4954890D" w:rsidR="00C00303" w:rsidRPr="002E09D6" w:rsidRDefault="00C00303" w:rsidP="00C00303">
            <w:pPr>
              <w:rPr>
                <w:rFonts w:ascii="Arial" w:hAnsi="Arial" w:cs="Arial"/>
                <w:sz w:val="20"/>
                <w:szCs w:val="20"/>
              </w:rPr>
            </w:pPr>
          </w:p>
        </w:tc>
      </w:tr>
      <w:tr w:rsidR="00C00303" w14:paraId="05A64622" w14:textId="77777777" w:rsidTr="008E1C1E">
        <w:trPr>
          <w:trHeight w:val="288"/>
        </w:trPr>
        <w:tc>
          <w:tcPr>
            <w:tcW w:w="9355" w:type="dxa"/>
            <w:shd w:val="clear" w:color="auto" w:fill="auto"/>
            <w:vAlign w:val="center"/>
          </w:tcPr>
          <w:p w14:paraId="263CCD8C" w14:textId="2685C921" w:rsidR="00C00303" w:rsidRDefault="00C00303" w:rsidP="00C00303">
            <w:pPr>
              <w:rPr>
                <w:rFonts w:ascii="Arial" w:hAnsi="Arial" w:cs="Arial"/>
                <w:sz w:val="20"/>
                <w:szCs w:val="20"/>
              </w:rPr>
            </w:pPr>
            <w:r>
              <w:rPr>
                <w:rFonts w:ascii="Arial" w:hAnsi="Arial" w:cs="Arial"/>
                <w:sz w:val="20"/>
                <w:szCs w:val="20"/>
              </w:rPr>
              <w:t>If roof-mounted, what is the age of the roof?</w:t>
            </w:r>
          </w:p>
        </w:tc>
      </w:tr>
      <w:tr w:rsidR="00C00303" w14:paraId="5D4D14F9" w14:textId="77777777" w:rsidTr="008E1C1E">
        <w:trPr>
          <w:trHeight w:val="288"/>
        </w:trPr>
        <w:tc>
          <w:tcPr>
            <w:tcW w:w="9355" w:type="dxa"/>
            <w:shd w:val="clear" w:color="auto" w:fill="auto"/>
            <w:vAlign w:val="center"/>
          </w:tcPr>
          <w:p w14:paraId="70CF5718" w14:textId="211A78A1" w:rsidR="00C00303" w:rsidRDefault="00C00303" w:rsidP="00C00303">
            <w:pPr>
              <w:rPr>
                <w:rFonts w:ascii="Arial" w:hAnsi="Arial" w:cs="Arial"/>
                <w:sz w:val="20"/>
                <w:szCs w:val="20"/>
              </w:rPr>
            </w:pPr>
            <w:commentRangeStart w:id="24"/>
            <w:r>
              <w:rPr>
                <w:rFonts w:ascii="Arial" w:hAnsi="Arial" w:cs="Arial"/>
                <w:sz w:val="20"/>
                <w:szCs w:val="20"/>
              </w:rPr>
              <w:t>When is the roof estimated to need replacement?</w:t>
            </w:r>
            <w:commentRangeEnd w:id="24"/>
            <w:r>
              <w:rPr>
                <w:rStyle w:val="CommentReference"/>
              </w:rPr>
              <w:commentReference w:id="24"/>
            </w:r>
          </w:p>
        </w:tc>
      </w:tr>
      <w:tr w:rsidR="00C00303" w14:paraId="3859ACEA" w14:textId="77777777" w:rsidTr="008E1C1E">
        <w:trPr>
          <w:trHeight w:val="288"/>
        </w:trPr>
        <w:tc>
          <w:tcPr>
            <w:tcW w:w="9355" w:type="dxa"/>
            <w:shd w:val="clear" w:color="auto" w:fill="auto"/>
            <w:vAlign w:val="center"/>
          </w:tcPr>
          <w:p w14:paraId="1BB2E075" w14:textId="0C6BC7C3" w:rsidR="00C00303" w:rsidRDefault="00C00303" w:rsidP="00C00303">
            <w:pPr>
              <w:rPr>
                <w:rFonts w:ascii="Arial" w:hAnsi="Arial" w:cs="Arial"/>
                <w:sz w:val="20"/>
                <w:szCs w:val="20"/>
              </w:rPr>
            </w:pPr>
            <w:r>
              <w:rPr>
                <w:rFonts w:ascii="Arial" w:hAnsi="Arial" w:cs="Arial"/>
                <w:sz w:val="20"/>
                <w:szCs w:val="20"/>
              </w:rPr>
              <w:t>Cost to remove and reinstall system for reroof ($):</w:t>
            </w:r>
          </w:p>
        </w:tc>
      </w:tr>
    </w:tbl>
    <w:tbl>
      <w:tblPr>
        <w:tblStyle w:val="TableGrid"/>
        <w:tblW w:w="9355" w:type="dxa"/>
        <w:tblLayout w:type="fixed"/>
        <w:tblLook w:val="04A0" w:firstRow="1" w:lastRow="0" w:firstColumn="1" w:lastColumn="0" w:noHBand="0" w:noVBand="1"/>
      </w:tblPr>
      <w:tblGrid>
        <w:gridCol w:w="4878"/>
        <w:gridCol w:w="1350"/>
        <w:gridCol w:w="1440"/>
        <w:gridCol w:w="1080"/>
        <w:gridCol w:w="607"/>
      </w:tblGrid>
      <w:tr w:rsidR="005D5293" w:rsidRPr="00D327E2" w14:paraId="5B4A6E3E" w14:textId="77777777" w:rsidTr="00AC63FB">
        <w:trPr>
          <w:trHeight w:val="432"/>
        </w:trPr>
        <w:tc>
          <w:tcPr>
            <w:tcW w:w="4878" w:type="dxa"/>
            <w:shd w:val="clear" w:color="auto" w:fill="BFBFBF" w:themeFill="background1" w:themeFillShade="BF"/>
            <w:vAlign w:val="center"/>
          </w:tcPr>
          <w:p w14:paraId="1E6EE5EC" w14:textId="77777777" w:rsidR="005D5293" w:rsidRPr="00D327E2" w:rsidRDefault="005D5293" w:rsidP="00C0035E">
            <w:pPr>
              <w:rPr>
                <w:rFonts w:ascii="Arial" w:hAnsi="Arial" w:cs="Arial"/>
                <w:b/>
                <w:sz w:val="20"/>
                <w:szCs w:val="20"/>
              </w:rPr>
            </w:pPr>
            <w:r w:rsidRPr="00D327E2">
              <w:rPr>
                <w:rFonts w:ascii="Arial" w:hAnsi="Arial" w:cs="Arial"/>
                <w:b/>
                <w:sz w:val="20"/>
                <w:szCs w:val="20"/>
              </w:rPr>
              <w:t>KEY RESPONSIBILITIES CHECKLIST</w:t>
            </w:r>
          </w:p>
        </w:tc>
        <w:tc>
          <w:tcPr>
            <w:tcW w:w="2790" w:type="dxa"/>
            <w:gridSpan w:val="2"/>
            <w:shd w:val="clear" w:color="auto" w:fill="BFBFBF" w:themeFill="background1" w:themeFillShade="BF"/>
            <w:vAlign w:val="center"/>
          </w:tcPr>
          <w:p w14:paraId="1F7745A9" w14:textId="11FCB8ED" w:rsidR="005D5293" w:rsidRPr="00D327E2" w:rsidRDefault="009D0423" w:rsidP="00AC63FB">
            <w:pPr>
              <w:jc w:val="center"/>
              <w:rPr>
                <w:rFonts w:ascii="Arial" w:hAnsi="Arial" w:cs="Arial"/>
                <w:b/>
                <w:sz w:val="20"/>
                <w:szCs w:val="20"/>
              </w:rPr>
            </w:pPr>
            <w:r>
              <w:rPr>
                <w:rFonts w:ascii="Arial" w:hAnsi="Arial" w:cs="Arial"/>
                <w:b/>
                <w:sz w:val="20"/>
                <w:szCs w:val="20"/>
              </w:rPr>
              <w:t>INSTALLER</w:t>
            </w:r>
          </w:p>
        </w:tc>
        <w:tc>
          <w:tcPr>
            <w:tcW w:w="1687" w:type="dxa"/>
            <w:gridSpan w:val="2"/>
            <w:shd w:val="clear" w:color="auto" w:fill="BFBFBF" w:themeFill="background1" w:themeFillShade="BF"/>
            <w:vAlign w:val="center"/>
          </w:tcPr>
          <w:p w14:paraId="3DB81D57" w14:textId="77777777" w:rsidR="005D5293" w:rsidRPr="00D327E2" w:rsidRDefault="005D5293" w:rsidP="00AC63FB">
            <w:pPr>
              <w:jc w:val="center"/>
              <w:rPr>
                <w:rFonts w:ascii="Arial" w:hAnsi="Arial" w:cs="Arial"/>
                <w:b/>
                <w:sz w:val="20"/>
                <w:szCs w:val="20"/>
              </w:rPr>
            </w:pPr>
            <w:r w:rsidRPr="00D327E2">
              <w:rPr>
                <w:rFonts w:ascii="Arial" w:hAnsi="Arial" w:cs="Arial"/>
                <w:b/>
                <w:sz w:val="20"/>
                <w:szCs w:val="20"/>
              </w:rPr>
              <w:t>CUSTOMER</w:t>
            </w:r>
          </w:p>
        </w:tc>
      </w:tr>
      <w:tr w:rsidR="00833EBC" w:rsidRPr="00D327E2" w14:paraId="482AF460" w14:textId="77777777" w:rsidTr="00AC63FB">
        <w:trPr>
          <w:trHeight w:val="288"/>
        </w:trPr>
        <w:tc>
          <w:tcPr>
            <w:tcW w:w="4878" w:type="dxa"/>
            <w:vAlign w:val="center"/>
          </w:tcPr>
          <w:p w14:paraId="491FB1EE" w14:textId="364D1980" w:rsidR="00833EBC" w:rsidRDefault="003A178E" w:rsidP="004B4B07">
            <w:pPr>
              <w:rPr>
                <w:rFonts w:ascii="Arial" w:hAnsi="Arial" w:cs="Arial"/>
                <w:sz w:val="20"/>
                <w:szCs w:val="20"/>
              </w:rPr>
            </w:pPr>
            <w:commentRangeStart w:id="25"/>
            <w:r>
              <w:rPr>
                <w:rFonts w:ascii="Arial" w:hAnsi="Arial" w:cs="Arial"/>
                <w:sz w:val="20"/>
                <w:szCs w:val="20"/>
              </w:rPr>
              <w:t>System Operations and Maintenance</w:t>
            </w:r>
            <w:commentRangeEnd w:id="25"/>
            <w:r w:rsidR="00105A39">
              <w:rPr>
                <w:rStyle w:val="CommentReference"/>
              </w:rPr>
              <w:commentReference w:id="25"/>
            </w:r>
          </w:p>
        </w:tc>
        <w:tc>
          <w:tcPr>
            <w:tcW w:w="2790" w:type="dxa"/>
            <w:gridSpan w:val="2"/>
            <w:vAlign w:val="center"/>
          </w:tcPr>
          <w:p w14:paraId="5FF9C9BB" w14:textId="5F3CF27E" w:rsidR="00833EBC" w:rsidRPr="00D327E2" w:rsidRDefault="00AC7DAB" w:rsidP="00AC63FB">
            <w:pPr>
              <w:jc w:val="center"/>
              <w:rPr>
                <w:rFonts w:ascii="Arial" w:hAnsi="Arial" w:cs="Arial"/>
                <w:sz w:val="20"/>
                <w:szCs w:val="20"/>
              </w:rPr>
            </w:pPr>
            <w:ins w:id="26" w:author="David Beavers" w:date="2018-03-27T16:13:00Z">
              <w:r>
                <w:rPr>
                  <w:rFonts w:ascii="Arial" w:hAnsi="Arial" w:cs="Arial"/>
                  <w:sz w:val="20"/>
                  <w:szCs w:val="20"/>
                </w:rPr>
                <w:t xml:space="preserve">Years __ to __ </w:t>
              </w:r>
              <w:proofErr w:type="gramStart"/>
              <w:r w:rsidR="002F5E82">
                <w:rPr>
                  <w:rFonts w:ascii="Arial" w:hAnsi="Arial" w:cs="Arial"/>
                  <w:sz w:val="20"/>
                  <w:szCs w:val="20"/>
                </w:rPr>
                <w:t>/  NA</w:t>
              </w:r>
            </w:ins>
            <w:proofErr w:type="gramEnd"/>
          </w:p>
        </w:tc>
        <w:tc>
          <w:tcPr>
            <w:tcW w:w="1687" w:type="dxa"/>
            <w:gridSpan w:val="2"/>
            <w:vAlign w:val="center"/>
          </w:tcPr>
          <w:p w14:paraId="0CBCF5B6" w14:textId="2145D38C" w:rsidR="00833EBC" w:rsidRPr="00D327E2" w:rsidRDefault="00AC7DAB" w:rsidP="00AC63FB">
            <w:pPr>
              <w:jc w:val="center"/>
              <w:rPr>
                <w:rFonts w:ascii="Arial" w:hAnsi="Arial" w:cs="Arial"/>
                <w:sz w:val="20"/>
                <w:szCs w:val="20"/>
              </w:rPr>
            </w:pPr>
            <w:ins w:id="27" w:author="David Beavers" w:date="2018-03-27T16:13:00Z">
              <w:r>
                <w:rPr>
                  <w:rFonts w:ascii="Arial" w:hAnsi="Arial" w:cs="Arial"/>
                  <w:sz w:val="20"/>
                  <w:szCs w:val="20"/>
                </w:rPr>
                <w:t>Years __ to __</w:t>
              </w:r>
              <w:r w:rsidR="002F5E82">
                <w:rPr>
                  <w:rFonts w:ascii="Arial" w:hAnsi="Arial" w:cs="Arial"/>
                  <w:sz w:val="20"/>
                  <w:szCs w:val="20"/>
                </w:rPr>
                <w:t xml:space="preserve"> / NA</w:t>
              </w:r>
            </w:ins>
          </w:p>
        </w:tc>
      </w:tr>
      <w:tr w:rsidR="00497BB7" w:rsidRPr="00D327E2" w14:paraId="2EA2F1C4" w14:textId="77777777" w:rsidTr="00AC63FB">
        <w:trPr>
          <w:trHeight w:val="288"/>
          <w:ins w:id="28" w:author="David Beavers" w:date="2018-03-28T08:45:00Z"/>
        </w:trPr>
        <w:tc>
          <w:tcPr>
            <w:tcW w:w="4878" w:type="dxa"/>
            <w:vAlign w:val="center"/>
          </w:tcPr>
          <w:p w14:paraId="43B7A2E3" w14:textId="57F3804D" w:rsidR="00497BB7" w:rsidRDefault="00D3784A" w:rsidP="004B4B07">
            <w:pPr>
              <w:rPr>
                <w:ins w:id="29" w:author="David Beavers" w:date="2018-03-28T08:45:00Z"/>
                <w:rFonts w:ascii="Arial" w:hAnsi="Arial" w:cs="Arial"/>
                <w:sz w:val="20"/>
                <w:szCs w:val="20"/>
              </w:rPr>
            </w:pPr>
            <w:ins w:id="30" w:author="David Beavers" w:date="2018-03-28T08:45:00Z">
              <w:r>
                <w:rPr>
                  <w:rFonts w:ascii="Arial" w:hAnsi="Arial" w:cs="Arial"/>
                  <w:sz w:val="20"/>
                  <w:szCs w:val="20"/>
                </w:rPr>
                <w:t xml:space="preserve">Repair of </w:t>
              </w:r>
            </w:ins>
            <w:ins w:id="31" w:author="David Beavers" w:date="2018-03-28T08:46:00Z">
              <w:r w:rsidR="00EC43EF">
                <w:rPr>
                  <w:rFonts w:ascii="Arial" w:hAnsi="Arial" w:cs="Arial"/>
                  <w:sz w:val="20"/>
                  <w:szCs w:val="20"/>
                </w:rPr>
                <w:t xml:space="preserve">roof </w:t>
              </w:r>
            </w:ins>
            <w:ins w:id="32" w:author="David Beavers" w:date="2018-03-28T08:49:00Z">
              <w:r w:rsidR="006637B3">
                <w:rPr>
                  <w:rFonts w:ascii="Arial" w:hAnsi="Arial" w:cs="Arial"/>
                  <w:sz w:val="20"/>
                  <w:szCs w:val="20"/>
                </w:rPr>
                <w:t>damage (leaks)</w:t>
              </w:r>
            </w:ins>
            <w:ins w:id="33" w:author="David Beavers" w:date="2018-03-28T08:45:00Z">
              <w:r>
                <w:rPr>
                  <w:rFonts w:ascii="Arial" w:hAnsi="Arial" w:cs="Arial"/>
                  <w:sz w:val="20"/>
                  <w:szCs w:val="20"/>
                </w:rPr>
                <w:t xml:space="preserve"> associated with </w:t>
              </w:r>
            </w:ins>
            <w:ins w:id="34" w:author="David Beavers" w:date="2018-03-28T08:46:00Z">
              <w:r w:rsidR="00EC43EF">
                <w:rPr>
                  <w:rFonts w:ascii="Arial" w:hAnsi="Arial" w:cs="Arial"/>
                  <w:sz w:val="20"/>
                  <w:szCs w:val="20"/>
                </w:rPr>
                <w:t>r</w:t>
              </w:r>
            </w:ins>
            <w:ins w:id="35" w:author="David Beavers" w:date="2018-03-28T08:47:00Z">
              <w:r w:rsidR="00621DA0">
                <w:rPr>
                  <w:rFonts w:ascii="Arial" w:hAnsi="Arial" w:cs="Arial"/>
                  <w:sz w:val="20"/>
                  <w:szCs w:val="20"/>
                </w:rPr>
                <w:t>o</w:t>
              </w:r>
              <w:r w:rsidR="00300E95">
                <w:rPr>
                  <w:rFonts w:ascii="Arial" w:hAnsi="Arial" w:cs="Arial"/>
                  <w:sz w:val="20"/>
                  <w:szCs w:val="20"/>
                </w:rPr>
                <w:t>o</w:t>
              </w:r>
              <w:r w:rsidR="00621DA0">
                <w:rPr>
                  <w:rFonts w:ascii="Arial" w:hAnsi="Arial" w:cs="Arial"/>
                  <w:sz w:val="20"/>
                  <w:szCs w:val="20"/>
                </w:rPr>
                <w:t xml:space="preserve">f </w:t>
              </w:r>
              <w:r w:rsidR="00300E95">
                <w:rPr>
                  <w:rFonts w:ascii="Arial" w:hAnsi="Arial" w:cs="Arial"/>
                  <w:sz w:val="20"/>
                  <w:szCs w:val="20"/>
                </w:rPr>
                <w:t>attachment or damage during</w:t>
              </w:r>
              <w:r w:rsidR="00621DA0">
                <w:rPr>
                  <w:rFonts w:ascii="Arial" w:hAnsi="Arial" w:cs="Arial"/>
                  <w:sz w:val="20"/>
                  <w:szCs w:val="20"/>
                </w:rPr>
                <w:t xml:space="preserve"> </w:t>
              </w:r>
              <w:r w:rsidR="00300E95">
                <w:rPr>
                  <w:rFonts w:ascii="Arial" w:hAnsi="Arial" w:cs="Arial"/>
                  <w:sz w:val="20"/>
                  <w:szCs w:val="20"/>
                </w:rPr>
                <w:t>installation</w:t>
              </w:r>
            </w:ins>
            <w:ins w:id="36" w:author="David Beavers" w:date="2018-03-28T08:46:00Z">
              <w:r w:rsidR="00EC43EF">
                <w:rPr>
                  <w:rFonts w:ascii="Arial" w:hAnsi="Arial" w:cs="Arial"/>
                  <w:sz w:val="20"/>
                  <w:szCs w:val="20"/>
                </w:rPr>
                <w:t xml:space="preserve"> (</w:t>
              </w:r>
              <w:r w:rsidR="00621DA0">
                <w:rPr>
                  <w:rFonts w:ascii="Arial" w:hAnsi="Arial" w:cs="Arial"/>
                  <w:sz w:val="20"/>
                  <w:szCs w:val="20"/>
                </w:rPr>
                <w:t>roof mount</w:t>
              </w:r>
            </w:ins>
            <w:ins w:id="37" w:author="David Beavers" w:date="2018-03-28T08:49:00Z">
              <w:r w:rsidR="00E610F0">
                <w:rPr>
                  <w:rFonts w:ascii="Arial" w:hAnsi="Arial" w:cs="Arial"/>
                  <w:sz w:val="20"/>
                  <w:szCs w:val="20"/>
                </w:rPr>
                <w:t>ed</w:t>
              </w:r>
            </w:ins>
            <w:ins w:id="38" w:author="David Beavers" w:date="2018-03-28T08:46:00Z">
              <w:r w:rsidR="00621DA0">
                <w:rPr>
                  <w:rFonts w:ascii="Arial" w:hAnsi="Arial" w:cs="Arial"/>
                  <w:sz w:val="20"/>
                  <w:szCs w:val="20"/>
                </w:rPr>
                <w:t xml:space="preserve"> only)</w:t>
              </w:r>
            </w:ins>
          </w:p>
        </w:tc>
        <w:tc>
          <w:tcPr>
            <w:tcW w:w="2790" w:type="dxa"/>
            <w:gridSpan w:val="2"/>
            <w:vAlign w:val="center"/>
          </w:tcPr>
          <w:p w14:paraId="76F0A977" w14:textId="3CD845B2" w:rsidR="00497BB7" w:rsidRPr="00D327E2" w:rsidRDefault="00621DA0" w:rsidP="00AC63FB">
            <w:pPr>
              <w:jc w:val="center"/>
              <w:rPr>
                <w:ins w:id="39" w:author="David Beavers" w:date="2018-03-28T08:45:00Z"/>
                <w:rFonts w:ascii="Arial" w:hAnsi="Arial" w:cs="Arial"/>
                <w:sz w:val="20"/>
                <w:szCs w:val="20"/>
              </w:rPr>
            </w:pPr>
            <w:ins w:id="40" w:author="David Beavers" w:date="2018-03-28T08:46:00Z">
              <w:r>
                <w:rPr>
                  <w:rFonts w:ascii="Arial" w:hAnsi="Arial" w:cs="Arial"/>
                  <w:sz w:val="20"/>
                  <w:szCs w:val="20"/>
                </w:rPr>
                <w:t xml:space="preserve">Years __ to __ </w:t>
              </w:r>
              <w:proofErr w:type="gramStart"/>
              <w:r>
                <w:rPr>
                  <w:rFonts w:ascii="Arial" w:hAnsi="Arial" w:cs="Arial"/>
                  <w:sz w:val="20"/>
                  <w:szCs w:val="20"/>
                </w:rPr>
                <w:t>/  NA</w:t>
              </w:r>
            </w:ins>
            <w:proofErr w:type="gramEnd"/>
          </w:p>
        </w:tc>
        <w:tc>
          <w:tcPr>
            <w:tcW w:w="1687" w:type="dxa"/>
            <w:gridSpan w:val="2"/>
            <w:vAlign w:val="center"/>
          </w:tcPr>
          <w:p w14:paraId="09A2339E" w14:textId="4FF6A0CB" w:rsidR="00497BB7" w:rsidRPr="00D327E2" w:rsidRDefault="00621DA0" w:rsidP="00AC63FB">
            <w:pPr>
              <w:jc w:val="center"/>
              <w:rPr>
                <w:ins w:id="41" w:author="David Beavers" w:date="2018-03-28T08:45:00Z"/>
                <w:rFonts w:ascii="Arial" w:hAnsi="Arial" w:cs="Arial"/>
                <w:sz w:val="20"/>
                <w:szCs w:val="20"/>
              </w:rPr>
            </w:pPr>
            <w:ins w:id="42" w:author="David Beavers" w:date="2018-03-28T08:47:00Z">
              <w:r>
                <w:rPr>
                  <w:rFonts w:ascii="Arial" w:hAnsi="Arial" w:cs="Arial"/>
                  <w:sz w:val="20"/>
                  <w:szCs w:val="20"/>
                </w:rPr>
                <w:t xml:space="preserve">Years __ to __ </w:t>
              </w:r>
              <w:proofErr w:type="gramStart"/>
              <w:r>
                <w:rPr>
                  <w:rFonts w:ascii="Arial" w:hAnsi="Arial" w:cs="Arial"/>
                  <w:sz w:val="20"/>
                  <w:szCs w:val="20"/>
                </w:rPr>
                <w:t>/  NA</w:t>
              </w:r>
            </w:ins>
            <w:proofErr w:type="gramEnd"/>
          </w:p>
        </w:tc>
      </w:tr>
      <w:tr w:rsidR="005D5293" w:rsidRPr="00D327E2" w14:paraId="300CE6A0" w14:textId="77777777" w:rsidTr="00AC63FB">
        <w:trPr>
          <w:trHeight w:val="288"/>
        </w:trPr>
        <w:tc>
          <w:tcPr>
            <w:tcW w:w="4878" w:type="dxa"/>
            <w:vAlign w:val="center"/>
          </w:tcPr>
          <w:p w14:paraId="51741FFB" w14:textId="2F548377" w:rsidR="005D5293" w:rsidRPr="00D327E2" w:rsidRDefault="005D5293" w:rsidP="004B4B07">
            <w:pPr>
              <w:rPr>
                <w:rFonts w:ascii="Arial" w:hAnsi="Arial" w:cs="Arial"/>
                <w:sz w:val="20"/>
                <w:szCs w:val="20"/>
              </w:rPr>
            </w:pPr>
            <w:r>
              <w:rPr>
                <w:rFonts w:ascii="Arial" w:hAnsi="Arial" w:cs="Arial"/>
                <w:sz w:val="20"/>
                <w:szCs w:val="20"/>
              </w:rPr>
              <w:t xml:space="preserve">Submission of </w:t>
            </w:r>
            <w:r w:rsidR="004B4B07">
              <w:rPr>
                <w:rFonts w:ascii="Arial" w:hAnsi="Arial" w:cs="Arial"/>
                <w:sz w:val="20"/>
                <w:szCs w:val="20"/>
              </w:rPr>
              <w:t>Interconnection Application</w:t>
            </w:r>
            <w:r>
              <w:rPr>
                <w:rFonts w:ascii="Arial" w:hAnsi="Arial" w:cs="Arial"/>
                <w:sz w:val="20"/>
                <w:szCs w:val="20"/>
              </w:rPr>
              <w:t xml:space="preserve"> to U</w:t>
            </w:r>
            <w:r w:rsidRPr="00D327E2">
              <w:rPr>
                <w:rFonts w:ascii="Arial" w:hAnsi="Arial" w:cs="Arial"/>
                <w:sz w:val="20"/>
                <w:szCs w:val="20"/>
              </w:rPr>
              <w:t>tility</w:t>
            </w:r>
          </w:p>
        </w:tc>
        <w:tc>
          <w:tcPr>
            <w:tcW w:w="2790" w:type="dxa"/>
            <w:gridSpan w:val="2"/>
            <w:vAlign w:val="center"/>
          </w:tcPr>
          <w:p w14:paraId="6EFBC9C1" w14:textId="77777777" w:rsidR="005D5293" w:rsidRPr="00D327E2" w:rsidRDefault="005D5293" w:rsidP="00AC63FB">
            <w:pPr>
              <w:jc w:val="center"/>
              <w:rPr>
                <w:rFonts w:ascii="Arial" w:hAnsi="Arial" w:cs="Arial"/>
                <w:sz w:val="20"/>
                <w:szCs w:val="20"/>
              </w:rPr>
            </w:pPr>
          </w:p>
        </w:tc>
        <w:tc>
          <w:tcPr>
            <w:tcW w:w="1687" w:type="dxa"/>
            <w:gridSpan w:val="2"/>
            <w:vAlign w:val="center"/>
          </w:tcPr>
          <w:p w14:paraId="4C77EEB1" w14:textId="77777777" w:rsidR="005D5293" w:rsidRPr="00D327E2" w:rsidRDefault="005D5293" w:rsidP="00AC63FB">
            <w:pPr>
              <w:jc w:val="center"/>
              <w:rPr>
                <w:rFonts w:ascii="Arial" w:hAnsi="Arial" w:cs="Arial"/>
                <w:sz w:val="20"/>
                <w:szCs w:val="20"/>
              </w:rPr>
            </w:pPr>
          </w:p>
        </w:tc>
      </w:tr>
      <w:tr w:rsidR="005D5293" w:rsidRPr="00D327E2" w14:paraId="6DB39323" w14:textId="77777777" w:rsidTr="00AC63FB">
        <w:trPr>
          <w:trHeight w:val="288"/>
        </w:trPr>
        <w:tc>
          <w:tcPr>
            <w:tcW w:w="4878" w:type="dxa"/>
            <w:vAlign w:val="center"/>
          </w:tcPr>
          <w:p w14:paraId="79F8584C" w14:textId="77777777" w:rsidR="005D5293" w:rsidRPr="00D327E2" w:rsidRDefault="005D5293" w:rsidP="00C0035E">
            <w:pPr>
              <w:rPr>
                <w:rFonts w:ascii="Arial" w:hAnsi="Arial" w:cs="Arial"/>
                <w:b/>
                <w:sz w:val="20"/>
                <w:szCs w:val="20"/>
              </w:rPr>
            </w:pPr>
            <w:r>
              <w:rPr>
                <w:rFonts w:ascii="Arial" w:hAnsi="Arial" w:cs="Arial"/>
                <w:sz w:val="20"/>
                <w:szCs w:val="20"/>
              </w:rPr>
              <w:t>Securing Required P</w:t>
            </w:r>
            <w:r w:rsidRPr="00D327E2">
              <w:rPr>
                <w:rFonts w:ascii="Arial" w:hAnsi="Arial" w:cs="Arial"/>
                <w:sz w:val="20"/>
                <w:szCs w:val="20"/>
              </w:rPr>
              <w:t>ermits</w:t>
            </w:r>
          </w:p>
        </w:tc>
        <w:tc>
          <w:tcPr>
            <w:tcW w:w="2790" w:type="dxa"/>
            <w:gridSpan w:val="2"/>
            <w:vAlign w:val="center"/>
          </w:tcPr>
          <w:p w14:paraId="47604316" w14:textId="77777777" w:rsidR="005D5293" w:rsidRPr="00D327E2" w:rsidRDefault="005D5293" w:rsidP="00AC63FB">
            <w:pPr>
              <w:ind w:left="-108"/>
              <w:jc w:val="center"/>
              <w:rPr>
                <w:rFonts w:ascii="Arial" w:hAnsi="Arial" w:cs="Arial"/>
                <w:b/>
                <w:sz w:val="20"/>
                <w:szCs w:val="20"/>
              </w:rPr>
            </w:pPr>
          </w:p>
        </w:tc>
        <w:tc>
          <w:tcPr>
            <w:tcW w:w="1687" w:type="dxa"/>
            <w:gridSpan w:val="2"/>
            <w:shd w:val="clear" w:color="auto" w:fill="auto"/>
            <w:vAlign w:val="center"/>
          </w:tcPr>
          <w:p w14:paraId="52FA76FC" w14:textId="77777777" w:rsidR="005D5293" w:rsidRPr="00D327E2" w:rsidRDefault="005D5293" w:rsidP="00AC63FB">
            <w:pPr>
              <w:jc w:val="center"/>
              <w:rPr>
                <w:rFonts w:ascii="Arial" w:hAnsi="Arial" w:cs="Arial"/>
                <w:b/>
                <w:sz w:val="20"/>
                <w:szCs w:val="20"/>
              </w:rPr>
            </w:pPr>
          </w:p>
        </w:tc>
      </w:tr>
      <w:tr w:rsidR="005D5293" w:rsidRPr="00D327E2" w14:paraId="6FD1F962" w14:textId="77777777" w:rsidTr="00AC63FB">
        <w:trPr>
          <w:trHeight w:val="288"/>
        </w:trPr>
        <w:tc>
          <w:tcPr>
            <w:tcW w:w="4878" w:type="dxa"/>
            <w:vAlign w:val="center"/>
          </w:tcPr>
          <w:p w14:paraId="1D208DA5" w14:textId="77777777" w:rsidR="005D5293" w:rsidRPr="00D327E2" w:rsidRDefault="005D5293" w:rsidP="00C0035E">
            <w:pPr>
              <w:rPr>
                <w:rFonts w:ascii="Arial" w:hAnsi="Arial" w:cs="Arial"/>
                <w:sz w:val="20"/>
                <w:szCs w:val="20"/>
              </w:rPr>
            </w:pPr>
            <w:r w:rsidRPr="00D327E2">
              <w:rPr>
                <w:rFonts w:ascii="Arial" w:hAnsi="Arial" w:cs="Arial"/>
                <w:sz w:val="20"/>
                <w:szCs w:val="20"/>
              </w:rPr>
              <w:t>Obtaining Engineering Approvals</w:t>
            </w:r>
          </w:p>
        </w:tc>
        <w:tc>
          <w:tcPr>
            <w:tcW w:w="2790" w:type="dxa"/>
            <w:gridSpan w:val="2"/>
            <w:vAlign w:val="center"/>
          </w:tcPr>
          <w:p w14:paraId="04E6A406" w14:textId="77777777" w:rsidR="005D5293" w:rsidRPr="00D327E2" w:rsidRDefault="005D5293" w:rsidP="00AC63FB">
            <w:pPr>
              <w:jc w:val="center"/>
              <w:rPr>
                <w:rFonts w:ascii="Arial" w:hAnsi="Arial" w:cs="Arial"/>
                <w:sz w:val="20"/>
                <w:szCs w:val="20"/>
              </w:rPr>
            </w:pPr>
          </w:p>
        </w:tc>
        <w:tc>
          <w:tcPr>
            <w:tcW w:w="1687" w:type="dxa"/>
            <w:gridSpan w:val="2"/>
            <w:vAlign w:val="center"/>
          </w:tcPr>
          <w:p w14:paraId="1F2F2CAF" w14:textId="77777777" w:rsidR="005D5293" w:rsidRPr="00D327E2" w:rsidRDefault="005D5293" w:rsidP="00AC63FB">
            <w:pPr>
              <w:jc w:val="center"/>
              <w:rPr>
                <w:rFonts w:ascii="Arial" w:hAnsi="Arial" w:cs="Arial"/>
                <w:sz w:val="20"/>
                <w:szCs w:val="20"/>
              </w:rPr>
            </w:pPr>
          </w:p>
        </w:tc>
      </w:tr>
      <w:tr w:rsidR="005D5293" w:rsidRPr="00D327E2" w14:paraId="648F33C0" w14:textId="77777777" w:rsidTr="00AC63FB">
        <w:trPr>
          <w:trHeight w:val="288"/>
        </w:trPr>
        <w:tc>
          <w:tcPr>
            <w:tcW w:w="4878" w:type="dxa"/>
            <w:vAlign w:val="center"/>
          </w:tcPr>
          <w:p w14:paraId="65590D33" w14:textId="77777777" w:rsidR="005D5293" w:rsidRPr="00D327E2" w:rsidRDefault="005D5293" w:rsidP="00C0035E">
            <w:pPr>
              <w:rPr>
                <w:rFonts w:ascii="Arial" w:hAnsi="Arial" w:cs="Arial"/>
                <w:sz w:val="20"/>
                <w:szCs w:val="20"/>
              </w:rPr>
            </w:pPr>
            <w:r>
              <w:rPr>
                <w:rFonts w:ascii="Arial" w:hAnsi="Arial" w:cs="Arial"/>
                <w:sz w:val="20"/>
                <w:szCs w:val="20"/>
              </w:rPr>
              <w:t>Scheduling/Participation in I</w:t>
            </w:r>
            <w:r w:rsidRPr="00D327E2">
              <w:rPr>
                <w:rFonts w:ascii="Arial" w:hAnsi="Arial" w:cs="Arial"/>
                <w:sz w:val="20"/>
                <w:szCs w:val="20"/>
              </w:rPr>
              <w:t>nspections</w:t>
            </w:r>
          </w:p>
        </w:tc>
        <w:tc>
          <w:tcPr>
            <w:tcW w:w="2790" w:type="dxa"/>
            <w:gridSpan w:val="2"/>
            <w:vAlign w:val="center"/>
          </w:tcPr>
          <w:p w14:paraId="245C4D3F" w14:textId="77777777" w:rsidR="005D5293" w:rsidRPr="00D327E2" w:rsidRDefault="005D5293" w:rsidP="00AC63FB">
            <w:pPr>
              <w:jc w:val="center"/>
              <w:rPr>
                <w:rFonts w:ascii="Arial" w:hAnsi="Arial" w:cs="Arial"/>
                <w:sz w:val="20"/>
                <w:szCs w:val="20"/>
              </w:rPr>
            </w:pPr>
          </w:p>
        </w:tc>
        <w:tc>
          <w:tcPr>
            <w:tcW w:w="1687" w:type="dxa"/>
            <w:gridSpan w:val="2"/>
            <w:vAlign w:val="center"/>
          </w:tcPr>
          <w:p w14:paraId="040C3D10" w14:textId="77777777" w:rsidR="005D5293" w:rsidRPr="00D327E2" w:rsidRDefault="005D5293" w:rsidP="00AC63FB">
            <w:pPr>
              <w:jc w:val="center"/>
              <w:rPr>
                <w:rFonts w:ascii="Arial" w:hAnsi="Arial" w:cs="Arial"/>
                <w:sz w:val="20"/>
                <w:szCs w:val="20"/>
              </w:rPr>
            </w:pPr>
          </w:p>
        </w:tc>
      </w:tr>
      <w:tr w:rsidR="005D5293" w:rsidRPr="00D327E2" w14:paraId="3551FD87" w14:textId="77777777" w:rsidTr="00AC63FB">
        <w:trPr>
          <w:trHeight w:val="288"/>
        </w:trPr>
        <w:tc>
          <w:tcPr>
            <w:tcW w:w="4878" w:type="dxa"/>
            <w:vAlign w:val="center"/>
          </w:tcPr>
          <w:p w14:paraId="64C13BA4" w14:textId="77777777" w:rsidR="005D5293" w:rsidRPr="00D327E2" w:rsidRDefault="005D5293" w:rsidP="00C0035E">
            <w:pPr>
              <w:rPr>
                <w:rFonts w:ascii="Arial" w:hAnsi="Arial" w:cs="Arial"/>
                <w:sz w:val="20"/>
                <w:szCs w:val="20"/>
              </w:rPr>
            </w:pPr>
            <w:r>
              <w:rPr>
                <w:rFonts w:ascii="Arial" w:hAnsi="Arial" w:cs="Arial"/>
                <w:sz w:val="20"/>
                <w:szCs w:val="20"/>
              </w:rPr>
              <w:t>Application for SMART Program</w:t>
            </w:r>
          </w:p>
        </w:tc>
        <w:tc>
          <w:tcPr>
            <w:tcW w:w="2790" w:type="dxa"/>
            <w:gridSpan w:val="2"/>
            <w:vAlign w:val="center"/>
          </w:tcPr>
          <w:p w14:paraId="6419FC2F" w14:textId="04B2C58B" w:rsidR="005D5293" w:rsidRPr="00483317" w:rsidRDefault="00D0397F" w:rsidP="00AC63FB">
            <w:pPr>
              <w:jc w:val="center"/>
              <w:rPr>
                <w:rFonts w:ascii="Arial" w:hAnsi="Arial" w:cs="Arial"/>
                <w:b/>
                <w:sz w:val="20"/>
                <w:szCs w:val="20"/>
              </w:rPr>
            </w:pPr>
            <w:r w:rsidRPr="00483317">
              <w:rPr>
                <w:rFonts w:ascii="Arial" w:hAnsi="Arial" w:cs="Arial"/>
                <w:b/>
                <w:sz w:val="20"/>
                <w:szCs w:val="20"/>
              </w:rPr>
              <w:t>X</w:t>
            </w:r>
          </w:p>
        </w:tc>
        <w:tc>
          <w:tcPr>
            <w:tcW w:w="1687" w:type="dxa"/>
            <w:gridSpan w:val="2"/>
            <w:vAlign w:val="center"/>
          </w:tcPr>
          <w:p w14:paraId="53EC8FB5" w14:textId="77777777" w:rsidR="005D5293" w:rsidRPr="00D327E2" w:rsidRDefault="005D5293" w:rsidP="00AC63FB">
            <w:pPr>
              <w:jc w:val="center"/>
              <w:rPr>
                <w:rFonts w:ascii="Arial" w:hAnsi="Arial" w:cs="Arial"/>
                <w:sz w:val="20"/>
                <w:szCs w:val="20"/>
              </w:rPr>
            </w:pPr>
          </w:p>
        </w:tc>
      </w:tr>
      <w:tr w:rsidR="00D0397F" w:rsidRPr="00D327E2" w14:paraId="060E3F9E" w14:textId="77777777" w:rsidTr="00AC63FB">
        <w:trPr>
          <w:trHeight w:val="432"/>
        </w:trPr>
        <w:tc>
          <w:tcPr>
            <w:tcW w:w="4878" w:type="dxa"/>
            <w:shd w:val="clear" w:color="auto" w:fill="BFBFBF" w:themeFill="background1" w:themeFillShade="BF"/>
            <w:vAlign w:val="center"/>
          </w:tcPr>
          <w:p w14:paraId="04CC737B" w14:textId="77777777" w:rsidR="00E068B8" w:rsidRDefault="00E068B8" w:rsidP="00C0035E">
            <w:pPr>
              <w:rPr>
                <w:rFonts w:ascii="Arial" w:hAnsi="Arial" w:cs="Arial"/>
                <w:b/>
                <w:sz w:val="20"/>
                <w:szCs w:val="20"/>
              </w:rPr>
            </w:pPr>
            <w:r>
              <w:rPr>
                <w:rFonts w:ascii="Arial" w:hAnsi="Arial" w:cs="Arial"/>
                <w:b/>
                <w:sz w:val="20"/>
                <w:szCs w:val="20"/>
              </w:rPr>
              <w:t>OWNERSHIP OF INCENTIVES</w:t>
            </w:r>
          </w:p>
        </w:tc>
        <w:tc>
          <w:tcPr>
            <w:tcW w:w="1350" w:type="dxa"/>
            <w:shd w:val="clear" w:color="auto" w:fill="BFBFBF" w:themeFill="background1" w:themeFillShade="BF"/>
            <w:vAlign w:val="center"/>
          </w:tcPr>
          <w:p w14:paraId="3276D72D" w14:textId="20FDF617" w:rsidR="00E068B8" w:rsidRPr="00D327E2" w:rsidRDefault="009D0423" w:rsidP="00AC63FB">
            <w:pPr>
              <w:jc w:val="center"/>
              <w:rPr>
                <w:rFonts w:ascii="Arial" w:hAnsi="Arial" w:cs="Arial"/>
                <w:b/>
                <w:sz w:val="20"/>
                <w:szCs w:val="20"/>
              </w:rPr>
            </w:pPr>
            <w:r>
              <w:rPr>
                <w:rFonts w:ascii="Arial" w:hAnsi="Arial" w:cs="Arial"/>
                <w:b/>
                <w:sz w:val="20"/>
                <w:szCs w:val="20"/>
              </w:rPr>
              <w:t>INSTALLER</w:t>
            </w:r>
          </w:p>
        </w:tc>
        <w:tc>
          <w:tcPr>
            <w:tcW w:w="1440" w:type="dxa"/>
            <w:shd w:val="clear" w:color="auto" w:fill="BFBFBF" w:themeFill="background1" w:themeFillShade="BF"/>
            <w:vAlign w:val="center"/>
          </w:tcPr>
          <w:p w14:paraId="1429BA9C" w14:textId="77777777" w:rsidR="00E068B8" w:rsidRDefault="00E068B8" w:rsidP="00AC63FB">
            <w:pPr>
              <w:jc w:val="center"/>
              <w:rPr>
                <w:rFonts w:ascii="Arial" w:hAnsi="Arial" w:cs="Arial"/>
                <w:b/>
                <w:sz w:val="20"/>
                <w:szCs w:val="20"/>
              </w:rPr>
            </w:pPr>
            <w:r>
              <w:rPr>
                <w:rFonts w:ascii="Arial" w:hAnsi="Arial" w:cs="Arial"/>
                <w:b/>
                <w:sz w:val="20"/>
                <w:szCs w:val="20"/>
              </w:rPr>
              <w:t>CUSTOMER</w:t>
            </w:r>
          </w:p>
        </w:tc>
        <w:tc>
          <w:tcPr>
            <w:tcW w:w="1080" w:type="dxa"/>
            <w:shd w:val="clear" w:color="auto" w:fill="BFBFBF" w:themeFill="background1" w:themeFillShade="BF"/>
            <w:vAlign w:val="center"/>
          </w:tcPr>
          <w:p w14:paraId="1FE89D4F" w14:textId="77777777" w:rsidR="00E068B8" w:rsidRDefault="00E068B8" w:rsidP="00AC63FB">
            <w:pPr>
              <w:jc w:val="center"/>
              <w:rPr>
                <w:rFonts w:ascii="Arial" w:hAnsi="Arial" w:cs="Arial"/>
                <w:b/>
                <w:sz w:val="20"/>
                <w:szCs w:val="20"/>
              </w:rPr>
            </w:pPr>
            <w:r>
              <w:rPr>
                <w:rFonts w:ascii="Arial" w:hAnsi="Arial" w:cs="Arial"/>
                <w:b/>
                <w:sz w:val="20"/>
                <w:szCs w:val="20"/>
              </w:rPr>
              <w:t>UTILITY</w:t>
            </w:r>
          </w:p>
        </w:tc>
        <w:tc>
          <w:tcPr>
            <w:tcW w:w="607" w:type="dxa"/>
            <w:shd w:val="clear" w:color="auto" w:fill="BFBFBF" w:themeFill="background1" w:themeFillShade="BF"/>
            <w:vAlign w:val="center"/>
          </w:tcPr>
          <w:p w14:paraId="39E7A0BD" w14:textId="77777777" w:rsidR="00E068B8" w:rsidRDefault="00E068B8" w:rsidP="00AC63FB">
            <w:pPr>
              <w:jc w:val="center"/>
              <w:rPr>
                <w:rFonts w:ascii="Arial" w:hAnsi="Arial" w:cs="Arial"/>
                <w:b/>
                <w:sz w:val="20"/>
                <w:szCs w:val="20"/>
              </w:rPr>
            </w:pPr>
            <w:r>
              <w:rPr>
                <w:rFonts w:ascii="Arial" w:hAnsi="Arial" w:cs="Arial"/>
                <w:b/>
                <w:sz w:val="20"/>
                <w:szCs w:val="20"/>
              </w:rPr>
              <w:t>N/A</w:t>
            </w:r>
          </w:p>
        </w:tc>
      </w:tr>
      <w:tr w:rsidR="00D0397F" w:rsidRPr="00D327E2" w14:paraId="713BB661" w14:textId="77777777" w:rsidTr="00AC63FB">
        <w:trPr>
          <w:trHeight w:val="288"/>
        </w:trPr>
        <w:tc>
          <w:tcPr>
            <w:tcW w:w="4878" w:type="dxa"/>
            <w:vAlign w:val="center"/>
          </w:tcPr>
          <w:p w14:paraId="6BAB326A" w14:textId="584438F5" w:rsidR="00E068B8" w:rsidRDefault="00E068B8" w:rsidP="00C0035E">
            <w:pPr>
              <w:rPr>
                <w:rFonts w:ascii="Arial" w:hAnsi="Arial" w:cs="Arial"/>
                <w:sz w:val="20"/>
                <w:szCs w:val="20"/>
              </w:rPr>
            </w:pPr>
            <w:r>
              <w:rPr>
                <w:rFonts w:ascii="Arial" w:hAnsi="Arial" w:cs="Arial"/>
                <w:sz w:val="20"/>
                <w:szCs w:val="20"/>
              </w:rPr>
              <w:t>Owner of SMART Incentive Payments</w:t>
            </w:r>
          </w:p>
        </w:tc>
        <w:tc>
          <w:tcPr>
            <w:tcW w:w="1350" w:type="dxa"/>
            <w:vAlign w:val="center"/>
          </w:tcPr>
          <w:p w14:paraId="21B9F82F" w14:textId="4C49E8D8" w:rsidR="00E068B8" w:rsidRPr="00D327E2" w:rsidRDefault="00E068B8" w:rsidP="00AC63FB">
            <w:pPr>
              <w:jc w:val="center"/>
              <w:rPr>
                <w:rFonts w:ascii="Arial" w:hAnsi="Arial" w:cs="Arial"/>
                <w:sz w:val="20"/>
                <w:szCs w:val="20"/>
              </w:rPr>
            </w:pPr>
          </w:p>
        </w:tc>
        <w:tc>
          <w:tcPr>
            <w:tcW w:w="1440" w:type="dxa"/>
            <w:vAlign w:val="center"/>
          </w:tcPr>
          <w:p w14:paraId="7672D74C" w14:textId="4A767824" w:rsidR="00E068B8" w:rsidRPr="000005CF" w:rsidRDefault="00E068B8" w:rsidP="00AC63FB">
            <w:pPr>
              <w:jc w:val="center"/>
              <w:rPr>
                <w:rFonts w:ascii="Arial" w:hAnsi="Arial" w:cs="Arial"/>
                <w:b/>
                <w:sz w:val="20"/>
                <w:szCs w:val="20"/>
              </w:rPr>
            </w:pPr>
          </w:p>
        </w:tc>
        <w:tc>
          <w:tcPr>
            <w:tcW w:w="1080" w:type="dxa"/>
            <w:vAlign w:val="center"/>
          </w:tcPr>
          <w:p w14:paraId="2EBA6F9A" w14:textId="3DEBD678" w:rsidR="00E068B8" w:rsidRPr="000005CF" w:rsidRDefault="00E068B8" w:rsidP="00AC63FB">
            <w:pPr>
              <w:jc w:val="center"/>
              <w:rPr>
                <w:rFonts w:ascii="Arial" w:hAnsi="Arial" w:cs="Arial"/>
                <w:b/>
                <w:sz w:val="20"/>
                <w:szCs w:val="20"/>
              </w:rPr>
            </w:pPr>
          </w:p>
        </w:tc>
        <w:tc>
          <w:tcPr>
            <w:tcW w:w="607" w:type="dxa"/>
            <w:vAlign w:val="center"/>
          </w:tcPr>
          <w:p w14:paraId="41583D7D" w14:textId="1B8F87D2" w:rsidR="00E068B8" w:rsidRPr="000005CF" w:rsidRDefault="00E068B8" w:rsidP="00AC63FB">
            <w:pPr>
              <w:jc w:val="center"/>
              <w:rPr>
                <w:rFonts w:ascii="Arial" w:hAnsi="Arial" w:cs="Arial"/>
                <w:b/>
                <w:sz w:val="20"/>
                <w:szCs w:val="20"/>
              </w:rPr>
            </w:pPr>
          </w:p>
        </w:tc>
      </w:tr>
      <w:tr w:rsidR="00E068B8" w:rsidRPr="00D327E2" w14:paraId="279AA3A6" w14:textId="77777777" w:rsidTr="00AC63FB">
        <w:trPr>
          <w:trHeight w:val="288"/>
        </w:trPr>
        <w:tc>
          <w:tcPr>
            <w:tcW w:w="4878" w:type="dxa"/>
            <w:vAlign w:val="center"/>
          </w:tcPr>
          <w:p w14:paraId="5D191A30" w14:textId="77777777" w:rsidR="00E068B8" w:rsidRDefault="00E068B8" w:rsidP="00C0035E">
            <w:pPr>
              <w:rPr>
                <w:ins w:id="43" w:author="David Beavers" w:date="2018-03-28T12:29:00Z"/>
                <w:rFonts w:ascii="Arial" w:hAnsi="Arial" w:cs="Arial"/>
                <w:sz w:val="20"/>
                <w:szCs w:val="20"/>
              </w:rPr>
            </w:pPr>
            <w:r>
              <w:rPr>
                <w:rFonts w:ascii="Arial" w:hAnsi="Arial" w:cs="Arial"/>
                <w:sz w:val="20"/>
                <w:szCs w:val="20"/>
              </w:rPr>
              <w:t>Owner of Associated RECs*</w:t>
            </w:r>
          </w:p>
          <w:p w14:paraId="1AD09C81" w14:textId="7F57F442" w:rsidR="00FC3E7E" w:rsidRDefault="005970CF" w:rsidP="00C0035E">
            <w:pPr>
              <w:rPr>
                <w:rFonts w:ascii="Arial" w:hAnsi="Arial" w:cs="Arial"/>
                <w:sz w:val="20"/>
                <w:szCs w:val="20"/>
              </w:rPr>
            </w:pPr>
            <w:ins w:id="44" w:author="David Beavers" w:date="2018-03-28T12:29:00Z">
              <w:r>
                <w:rPr>
                  <w:rFonts w:ascii="Arial" w:hAnsi="Arial" w:cs="Arial"/>
                  <w:sz w:val="20"/>
                  <w:szCs w:val="20"/>
                </w:rPr>
                <w:t>Select “System Owner” or “Customer” for period after year ten.</w:t>
              </w:r>
            </w:ins>
          </w:p>
        </w:tc>
        <w:tc>
          <w:tcPr>
            <w:tcW w:w="1350" w:type="dxa"/>
            <w:vAlign w:val="center"/>
          </w:tcPr>
          <w:p w14:paraId="5010BEAE" w14:textId="77777777" w:rsidR="00E068B8" w:rsidRPr="00D327E2" w:rsidRDefault="00E068B8" w:rsidP="00AC63FB">
            <w:pPr>
              <w:jc w:val="center"/>
              <w:rPr>
                <w:rFonts w:ascii="Arial" w:hAnsi="Arial" w:cs="Arial"/>
                <w:sz w:val="20"/>
                <w:szCs w:val="20"/>
              </w:rPr>
            </w:pPr>
          </w:p>
        </w:tc>
        <w:tc>
          <w:tcPr>
            <w:tcW w:w="1440" w:type="dxa"/>
            <w:vAlign w:val="center"/>
          </w:tcPr>
          <w:p w14:paraId="2D6FED6F" w14:textId="77777777" w:rsidR="00E068B8" w:rsidRPr="00D327E2" w:rsidRDefault="00E068B8" w:rsidP="00AC63FB">
            <w:pPr>
              <w:jc w:val="center"/>
              <w:rPr>
                <w:rFonts w:ascii="Arial" w:hAnsi="Arial" w:cs="Arial"/>
                <w:sz w:val="20"/>
                <w:szCs w:val="20"/>
              </w:rPr>
            </w:pPr>
          </w:p>
        </w:tc>
        <w:tc>
          <w:tcPr>
            <w:tcW w:w="1080" w:type="dxa"/>
            <w:vAlign w:val="center"/>
          </w:tcPr>
          <w:p w14:paraId="39F47518" w14:textId="7E5EEF62" w:rsidR="00E068B8" w:rsidRPr="00D327E2" w:rsidRDefault="00E068B8" w:rsidP="00AC63FB">
            <w:pPr>
              <w:jc w:val="center"/>
              <w:rPr>
                <w:rFonts w:ascii="Arial" w:hAnsi="Arial" w:cs="Arial"/>
                <w:sz w:val="20"/>
                <w:szCs w:val="20"/>
              </w:rPr>
            </w:pPr>
            <w:r w:rsidRPr="0022478B">
              <w:rPr>
                <w:rFonts w:ascii="Arial" w:hAnsi="Arial" w:cs="Arial"/>
                <w:b/>
                <w:sz w:val="20"/>
                <w:szCs w:val="20"/>
              </w:rPr>
              <w:t>X</w:t>
            </w:r>
            <w:ins w:id="45" w:author="David Beavers" w:date="2018-03-28T12:29:00Z">
              <w:r w:rsidR="005970CF">
                <w:rPr>
                  <w:rFonts w:ascii="Arial" w:hAnsi="Arial" w:cs="Arial"/>
                  <w:b/>
                  <w:sz w:val="20"/>
                  <w:szCs w:val="20"/>
                </w:rPr>
                <w:t xml:space="preserve"> (first ten years)</w:t>
              </w:r>
            </w:ins>
            <w:bookmarkStart w:id="46" w:name="_GoBack"/>
            <w:bookmarkEnd w:id="46"/>
          </w:p>
        </w:tc>
        <w:tc>
          <w:tcPr>
            <w:tcW w:w="607" w:type="dxa"/>
            <w:vAlign w:val="center"/>
          </w:tcPr>
          <w:p w14:paraId="723CF547" w14:textId="77777777" w:rsidR="00E068B8" w:rsidRPr="00D327E2" w:rsidRDefault="00E068B8" w:rsidP="00AC63FB">
            <w:pPr>
              <w:jc w:val="center"/>
              <w:rPr>
                <w:rFonts w:ascii="Arial" w:hAnsi="Arial" w:cs="Arial"/>
                <w:sz w:val="20"/>
                <w:szCs w:val="20"/>
              </w:rPr>
            </w:pPr>
          </w:p>
        </w:tc>
      </w:tr>
      <w:tr w:rsidR="00E068B8" w:rsidRPr="00D327E2" w14:paraId="2BAE7F2B" w14:textId="77777777" w:rsidTr="00AC63FB">
        <w:trPr>
          <w:trHeight w:val="288"/>
        </w:trPr>
        <w:tc>
          <w:tcPr>
            <w:tcW w:w="4878" w:type="dxa"/>
            <w:vAlign w:val="center"/>
          </w:tcPr>
          <w:p w14:paraId="7284DEB5" w14:textId="4C1BB97B" w:rsidR="00E068B8" w:rsidRPr="00D327E2" w:rsidRDefault="00E068B8" w:rsidP="00C0035E">
            <w:pPr>
              <w:rPr>
                <w:rFonts w:ascii="Arial" w:hAnsi="Arial" w:cs="Arial"/>
                <w:b/>
                <w:sz w:val="20"/>
                <w:szCs w:val="20"/>
              </w:rPr>
            </w:pPr>
            <w:r>
              <w:rPr>
                <w:rFonts w:ascii="Arial" w:hAnsi="Arial" w:cs="Arial"/>
                <w:sz w:val="20"/>
                <w:szCs w:val="20"/>
              </w:rPr>
              <w:t>Owner of Investment Tax Credit</w:t>
            </w:r>
            <w:ins w:id="47" w:author="David Beavers" w:date="2018-03-27T16:17:00Z">
              <w:r w:rsidR="00676BEA">
                <w:rPr>
                  <w:rFonts w:ascii="Arial" w:hAnsi="Arial" w:cs="Arial"/>
                  <w:sz w:val="20"/>
                  <w:szCs w:val="20"/>
                </w:rPr>
                <w:t xml:space="preserve"> (</w:t>
              </w:r>
            </w:ins>
            <w:ins w:id="48" w:author="David Beavers" w:date="2018-03-27T16:20:00Z">
              <w:r w:rsidR="00422C6B">
                <w:fldChar w:fldCharType="begin"/>
              </w:r>
              <w:r w:rsidR="00422C6B">
                <w:instrText xml:space="preserve"> HYPERLINK "https://www.gpo.gov/fdsys/pkg/USCODE-2014-title26/pdf/USCODE-2014-title26-subtitleA-chap1-subchapA-partIV-subpartE-sec48.pdf" </w:instrText>
              </w:r>
              <w:r w:rsidR="00422C6B">
                <w:fldChar w:fldCharType="separate"/>
              </w:r>
              <w:r w:rsidR="00422C6B">
                <w:rPr>
                  <w:rStyle w:val="Hyperlink"/>
                  <w:rFonts w:ascii="&amp;quot" w:hAnsi="&amp;quot"/>
                  <w:color w:val="CC0000"/>
                  <w:sz w:val="21"/>
                  <w:szCs w:val="21"/>
                </w:rPr>
                <w:t>26 USC § 48</w:t>
              </w:r>
              <w:r w:rsidR="00422C6B">
                <w:fldChar w:fldCharType="end"/>
              </w:r>
              <w:r w:rsidR="0040250D">
                <w:t>0</w:t>
              </w:r>
            </w:ins>
            <w:ins w:id="49" w:author="David Beavers" w:date="2018-03-27T16:21:00Z">
              <w:r w:rsidR="0040250D">
                <w:t>)</w:t>
              </w:r>
            </w:ins>
            <w:ins w:id="50" w:author="David Beavers" w:date="2018-03-27T16:14:00Z">
              <w:r w:rsidR="002F5E82">
                <w:rPr>
                  <w:rFonts w:ascii="Arial" w:hAnsi="Arial" w:cs="Arial"/>
                  <w:sz w:val="20"/>
                  <w:szCs w:val="20"/>
                </w:rPr>
                <w:t xml:space="preserve"> or </w:t>
              </w:r>
            </w:ins>
            <w:ins w:id="51" w:author="David Beavers" w:date="2018-03-27T16:15:00Z">
              <w:r w:rsidR="0063390A">
                <w:rPr>
                  <w:rFonts w:ascii="Arial" w:hAnsi="Arial" w:cs="Arial"/>
                  <w:sz w:val="20"/>
                  <w:szCs w:val="20"/>
                </w:rPr>
                <w:t xml:space="preserve">Residential Renewable Energy Tax Credit </w:t>
              </w:r>
            </w:ins>
            <w:ins w:id="52" w:author="David Beavers" w:date="2018-03-27T16:17:00Z">
              <w:r w:rsidR="00676BEA">
                <w:rPr>
                  <w:rFonts w:ascii="Arial" w:hAnsi="Arial" w:cs="Arial"/>
                  <w:sz w:val="20"/>
                  <w:szCs w:val="20"/>
                </w:rPr>
                <w:t>(</w:t>
              </w:r>
              <w:r w:rsidR="00676BEA">
                <w:fldChar w:fldCharType="begin"/>
              </w:r>
              <w:r w:rsidR="00676BEA">
                <w:instrText xml:space="preserve"> HYPERLINK "https://www.gpo.gov/fdsys/pkg/USCODE-2014-title26/pdf/USCODE-2014-title26-subtitleA-chap1-subchapA-partIV-subpartA-sec25D.pdf" </w:instrText>
              </w:r>
              <w:r w:rsidR="00676BEA">
                <w:fldChar w:fldCharType="separate"/>
              </w:r>
              <w:r w:rsidR="00676BEA">
                <w:rPr>
                  <w:rStyle w:val="Hyperlink"/>
                  <w:rFonts w:ascii="&amp;quot" w:hAnsi="&amp;quot"/>
                  <w:color w:val="CC0000"/>
                  <w:sz w:val="21"/>
                  <w:szCs w:val="21"/>
                </w:rPr>
                <w:t>26 USC § 25D</w:t>
              </w:r>
              <w:r w:rsidR="00676BEA">
                <w:fldChar w:fldCharType="end"/>
              </w:r>
              <w:r w:rsidR="00676BEA">
                <w:t>)</w:t>
              </w:r>
            </w:ins>
          </w:p>
        </w:tc>
        <w:tc>
          <w:tcPr>
            <w:tcW w:w="1350" w:type="dxa"/>
            <w:vAlign w:val="center"/>
          </w:tcPr>
          <w:p w14:paraId="6E60C9ED" w14:textId="77777777" w:rsidR="00E068B8" w:rsidRPr="00D327E2" w:rsidRDefault="00E068B8" w:rsidP="00AC63FB">
            <w:pPr>
              <w:jc w:val="center"/>
              <w:rPr>
                <w:rFonts w:ascii="Arial" w:hAnsi="Arial" w:cs="Arial"/>
                <w:b/>
                <w:sz w:val="20"/>
                <w:szCs w:val="20"/>
              </w:rPr>
            </w:pPr>
          </w:p>
        </w:tc>
        <w:tc>
          <w:tcPr>
            <w:tcW w:w="1440" w:type="dxa"/>
            <w:vAlign w:val="center"/>
          </w:tcPr>
          <w:p w14:paraId="122F72D3" w14:textId="77777777" w:rsidR="00E068B8" w:rsidRPr="00D327E2" w:rsidRDefault="00E068B8" w:rsidP="00AC63FB">
            <w:pPr>
              <w:jc w:val="center"/>
              <w:rPr>
                <w:rFonts w:ascii="Arial" w:hAnsi="Arial" w:cs="Arial"/>
                <w:b/>
                <w:sz w:val="20"/>
                <w:szCs w:val="20"/>
              </w:rPr>
            </w:pPr>
          </w:p>
        </w:tc>
        <w:tc>
          <w:tcPr>
            <w:tcW w:w="1080" w:type="dxa"/>
            <w:vAlign w:val="center"/>
          </w:tcPr>
          <w:p w14:paraId="4154C784" w14:textId="60147444" w:rsidR="00E068B8" w:rsidRPr="0022478B" w:rsidRDefault="00E068B8" w:rsidP="00AC63FB">
            <w:pPr>
              <w:jc w:val="center"/>
              <w:rPr>
                <w:rFonts w:ascii="Arial" w:hAnsi="Arial" w:cs="Arial"/>
                <w:b/>
                <w:sz w:val="20"/>
                <w:szCs w:val="20"/>
              </w:rPr>
            </w:pPr>
          </w:p>
        </w:tc>
        <w:tc>
          <w:tcPr>
            <w:tcW w:w="607" w:type="dxa"/>
            <w:vAlign w:val="center"/>
          </w:tcPr>
          <w:p w14:paraId="6C76FC00" w14:textId="77777777" w:rsidR="00E068B8" w:rsidRPr="00D327E2" w:rsidRDefault="00E068B8" w:rsidP="00AC63FB">
            <w:pPr>
              <w:jc w:val="center"/>
              <w:rPr>
                <w:rFonts w:ascii="Arial" w:hAnsi="Arial" w:cs="Arial"/>
                <w:b/>
                <w:sz w:val="20"/>
                <w:szCs w:val="20"/>
              </w:rPr>
            </w:pPr>
          </w:p>
        </w:tc>
      </w:tr>
      <w:tr w:rsidR="00E068B8" w:rsidRPr="00D327E2" w14:paraId="2918A15B" w14:textId="77777777" w:rsidTr="00AC63FB">
        <w:trPr>
          <w:trHeight w:val="288"/>
        </w:trPr>
        <w:tc>
          <w:tcPr>
            <w:tcW w:w="4878" w:type="dxa"/>
            <w:vAlign w:val="center"/>
          </w:tcPr>
          <w:p w14:paraId="60514F23" w14:textId="0BBD4639" w:rsidR="00E068B8" w:rsidRPr="00D327E2" w:rsidRDefault="00E068B8" w:rsidP="00C0035E">
            <w:pPr>
              <w:rPr>
                <w:rFonts w:ascii="Arial" w:hAnsi="Arial" w:cs="Arial"/>
                <w:sz w:val="20"/>
                <w:szCs w:val="20"/>
              </w:rPr>
            </w:pPr>
            <w:r>
              <w:rPr>
                <w:rFonts w:ascii="Arial" w:hAnsi="Arial" w:cs="Arial"/>
                <w:sz w:val="20"/>
                <w:szCs w:val="20"/>
              </w:rPr>
              <w:t>Owner of State/Local Tax Credits</w:t>
            </w:r>
          </w:p>
        </w:tc>
        <w:tc>
          <w:tcPr>
            <w:tcW w:w="1350" w:type="dxa"/>
            <w:vAlign w:val="center"/>
          </w:tcPr>
          <w:p w14:paraId="2A55EC99" w14:textId="77777777" w:rsidR="00E068B8" w:rsidRPr="00D327E2" w:rsidRDefault="00E068B8" w:rsidP="00AC63FB">
            <w:pPr>
              <w:jc w:val="center"/>
              <w:rPr>
                <w:rFonts w:ascii="Arial" w:hAnsi="Arial" w:cs="Arial"/>
                <w:sz w:val="20"/>
                <w:szCs w:val="20"/>
              </w:rPr>
            </w:pPr>
          </w:p>
        </w:tc>
        <w:tc>
          <w:tcPr>
            <w:tcW w:w="1440" w:type="dxa"/>
            <w:vAlign w:val="center"/>
          </w:tcPr>
          <w:p w14:paraId="3D627F3A" w14:textId="77777777" w:rsidR="00E068B8" w:rsidRPr="00D327E2" w:rsidRDefault="00E068B8" w:rsidP="00AC63FB">
            <w:pPr>
              <w:jc w:val="center"/>
              <w:rPr>
                <w:rFonts w:ascii="Arial" w:hAnsi="Arial" w:cs="Arial"/>
                <w:sz w:val="20"/>
                <w:szCs w:val="20"/>
              </w:rPr>
            </w:pPr>
          </w:p>
        </w:tc>
        <w:tc>
          <w:tcPr>
            <w:tcW w:w="1080" w:type="dxa"/>
            <w:vAlign w:val="center"/>
          </w:tcPr>
          <w:p w14:paraId="06B79F27" w14:textId="77777777" w:rsidR="00E068B8" w:rsidRPr="00D327E2" w:rsidRDefault="00E068B8" w:rsidP="00AC63FB">
            <w:pPr>
              <w:jc w:val="center"/>
              <w:rPr>
                <w:rFonts w:ascii="Arial" w:hAnsi="Arial" w:cs="Arial"/>
                <w:sz w:val="20"/>
                <w:szCs w:val="20"/>
              </w:rPr>
            </w:pPr>
          </w:p>
        </w:tc>
        <w:tc>
          <w:tcPr>
            <w:tcW w:w="607" w:type="dxa"/>
            <w:vAlign w:val="center"/>
          </w:tcPr>
          <w:p w14:paraId="4D614ECB" w14:textId="77777777" w:rsidR="00E068B8" w:rsidRPr="00D327E2" w:rsidRDefault="00E068B8" w:rsidP="00AC63FB">
            <w:pPr>
              <w:jc w:val="center"/>
              <w:rPr>
                <w:rFonts w:ascii="Arial" w:hAnsi="Arial" w:cs="Arial"/>
                <w:sz w:val="20"/>
                <w:szCs w:val="20"/>
              </w:rPr>
            </w:pPr>
          </w:p>
        </w:tc>
      </w:tr>
    </w:tbl>
    <w:p w14:paraId="602575A5" w14:textId="192B1596" w:rsidR="00800474" w:rsidRPr="00AC63FB" w:rsidRDefault="00800474" w:rsidP="00800474">
      <w:pPr>
        <w:rPr>
          <w:rFonts w:ascii="Arial" w:hAnsi="Arial" w:cs="Arial"/>
          <w:sz w:val="21"/>
          <w:szCs w:val="21"/>
        </w:rPr>
      </w:pPr>
      <w:r w:rsidRPr="00AC63FB">
        <w:rPr>
          <w:rFonts w:ascii="Arial" w:hAnsi="Arial" w:cs="Arial"/>
          <w:sz w:val="21"/>
          <w:szCs w:val="21"/>
        </w:rPr>
        <w:t>*</w:t>
      </w:r>
      <w:r w:rsidRPr="00AC63FB">
        <w:rPr>
          <w:sz w:val="21"/>
          <w:szCs w:val="21"/>
        </w:rPr>
        <w:t xml:space="preserve"> </w:t>
      </w:r>
      <w:r w:rsidR="004B4B07" w:rsidRPr="00AC63FB">
        <w:rPr>
          <w:rFonts w:ascii="Arial" w:hAnsi="Arial" w:cs="Arial"/>
          <w:sz w:val="21"/>
          <w:szCs w:val="21"/>
        </w:rPr>
        <w:t xml:space="preserve">A Renewable Energy Certificate (REC) represents the Environmental Attributes associated with one megawatt-hour of renewable energy as defined by Massachusetts law. In </w:t>
      </w:r>
      <w:r w:rsidR="003D7C28" w:rsidRPr="00AC63FB">
        <w:rPr>
          <w:rFonts w:ascii="Arial" w:hAnsi="Arial" w:cs="Arial"/>
          <w:sz w:val="21"/>
          <w:szCs w:val="21"/>
        </w:rPr>
        <w:t>signing a contract to construct</w:t>
      </w:r>
      <w:r w:rsidR="004B4B07" w:rsidRPr="00AC63FB">
        <w:rPr>
          <w:rFonts w:ascii="Arial" w:hAnsi="Arial" w:cs="Arial"/>
          <w:sz w:val="21"/>
          <w:szCs w:val="21"/>
        </w:rPr>
        <w:t xml:space="preserve"> this facility, </w:t>
      </w:r>
      <w:ins w:id="53" w:author="David Beavers" w:date="2018-03-28T09:37:00Z">
        <w:r w:rsidR="00653628">
          <w:rPr>
            <w:rFonts w:ascii="Arial" w:hAnsi="Arial" w:cs="Arial"/>
            <w:sz w:val="21"/>
            <w:szCs w:val="21"/>
          </w:rPr>
          <w:t>and over the</w:t>
        </w:r>
      </w:ins>
      <w:ins w:id="54" w:author="David Beavers" w:date="2018-03-28T12:23:00Z">
        <w:r w:rsidR="00325E55">
          <w:rPr>
            <w:rFonts w:ascii="Arial" w:hAnsi="Arial" w:cs="Arial"/>
            <w:sz w:val="21"/>
            <w:szCs w:val="21"/>
          </w:rPr>
          <w:t xml:space="preserve"> ten year</w:t>
        </w:r>
      </w:ins>
      <w:ins w:id="55" w:author="David Beavers" w:date="2018-03-28T09:37:00Z">
        <w:r w:rsidR="00653628">
          <w:rPr>
            <w:rFonts w:ascii="Arial" w:hAnsi="Arial" w:cs="Arial"/>
            <w:sz w:val="21"/>
            <w:szCs w:val="21"/>
          </w:rPr>
          <w:t xml:space="preserve"> term of the </w:t>
        </w:r>
        <w:r w:rsidR="00B80DC9">
          <w:rPr>
            <w:rFonts w:ascii="Arial" w:hAnsi="Arial" w:cs="Arial"/>
            <w:sz w:val="21"/>
            <w:szCs w:val="21"/>
          </w:rPr>
          <w:t xml:space="preserve">SMART tariff, </w:t>
        </w:r>
      </w:ins>
      <w:r w:rsidR="004B4B07" w:rsidRPr="00AC63FB">
        <w:rPr>
          <w:rFonts w:ascii="Arial" w:hAnsi="Arial" w:cs="Arial"/>
          <w:sz w:val="21"/>
          <w:szCs w:val="21"/>
        </w:rPr>
        <w:t xml:space="preserve">the consumer can make </w:t>
      </w:r>
      <w:commentRangeStart w:id="56"/>
      <w:r w:rsidR="004B4B07" w:rsidRPr="00AC63FB">
        <w:rPr>
          <w:rFonts w:ascii="Arial" w:hAnsi="Arial" w:cs="Arial"/>
          <w:sz w:val="21"/>
          <w:szCs w:val="21"/>
        </w:rPr>
        <w:t xml:space="preserve">no </w:t>
      </w:r>
      <w:ins w:id="57" w:author="David Beavers" w:date="2018-03-27T16:08:00Z">
        <w:r w:rsidR="0056407D">
          <w:rPr>
            <w:rFonts w:ascii="Arial" w:hAnsi="Arial" w:cs="Arial"/>
            <w:sz w:val="21"/>
            <w:szCs w:val="21"/>
          </w:rPr>
          <w:t xml:space="preserve">commercial </w:t>
        </w:r>
        <w:r w:rsidR="008C73DE">
          <w:rPr>
            <w:rFonts w:ascii="Arial" w:hAnsi="Arial" w:cs="Arial"/>
            <w:sz w:val="21"/>
            <w:szCs w:val="21"/>
          </w:rPr>
          <w:t xml:space="preserve">or contractual </w:t>
        </w:r>
      </w:ins>
      <w:r w:rsidR="004B4B07" w:rsidRPr="00AC63FB">
        <w:rPr>
          <w:rFonts w:ascii="Arial" w:hAnsi="Arial" w:cs="Arial"/>
          <w:sz w:val="21"/>
          <w:szCs w:val="21"/>
        </w:rPr>
        <w:t xml:space="preserve">claims </w:t>
      </w:r>
      <w:commentRangeEnd w:id="56"/>
      <w:r w:rsidR="008C73DE">
        <w:rPr>
          <w:rStyle w:val="CommentReference"/>
        </w:rPr>
        <w:commentReference w:id="56"/>
      </w:r>
      <w:r w:rsidR="004B4B07" w:rsidRPr="00AC63FB">
        <w:rPr>
          <w:rFonts w:ascii="Arial" w:hAnsi="Arial" w:cs="Arial"/>
          <w:sz w:val="21"/>
          <w:szCs w:val="21"/>
        </w:rPr>
        <w:t>that they utilized the solar power generated by the facility to meet their electrical energy needs, as the RECs generated by the facilities participating in the SMART program are the property of the utility company</w:t>
      </w:r>
      <w:del w:id="58" w:author="David Beavers" w:date="2018-03-28T09:36:00Z">
        <w:r w:rsidR="004B4B07" w:rsidRPr="00AC63FB" w:rsidDel="00CB3791">
          <w:rPr>
            <w:rFonts w:ascii="Arial" w:hAnsi="Arial" w:cs="Arial"/>
            <w:sz w:val="21"/>
            <w:szCs w:val="21"/>
          </w:rPr>
          <w:delText>.</w:delText>
        </w:r>
      </w:del>
      <w:ins w:id="59" w:author="David Beavers" w:date="2018-03-28T09:37:00Z">
        <w:r w:rsidR="00B80DC9">
          <w:rPr>
            <w:rFonts w:ascii="Arial" w:hAnsi="Arial" w:cs="Arial"/>
            <w:sz w:val="21"/>
            <w:szCs w:val="21"/>
          </w:rPr>
          <w:t xml:space="preserve"> </w:t>
        </w:r>
      </w:ins>
      <w:ins w:id="60" w:author="David Beavers" w:date="2018-03-28T09:38:00Z">
        <w:r w:rsidR="00292542">
          <w:rPr>
            <w:rFonts w:ascii="Arial" w:hAnsi="Arial" w:cs="Arial"/>
            <w:sz w:val="21"/>
            <w:szCs w:val="21"/>
          </w:rPr>
          <w:t xml:space="preserve">When the </w:t>
        </w:r>
      </w:ins>
      <w:ins w:id="61" w:author="David Beavers" w:date="2018-03-28T12:23:00Z">
        <w:r w:rsidR="00325E55">
          <w:rPr>
            <w:rFonts w:ascii="Arial" w:hAnsi="Arial" w:cs="Arial"/>
            <w:sz w:val="21"/>
            <w:szCs w:val="21"/>
          </w:rPr>
          <w:t xml:space="preserve">ten year </w:t>
        </w:r>
      </w:ins>
      <w:ins w:id="62" w:author="David Beavers" w:date="2018-03-28T09:38:00Z">
        <w:r w:rsidR="00292542">
          <w:rPr>
            <w:rFonts w:ascii="Arial" w:hAnsi="Arial" w:cs="Arial"/>
            <w:sz w:val="21"/>
            <w:szCs w:val="21"/>
          </w:rPr>
          <w:t xml:space="preserve">term of the SMART tariff is concluded, </w:t>
        </w:r>
      </w:ins>
      <w:ins w:id="63" w:author="David Beavers" w:date="2018-03-28T09:40:00Z">
        <w:r w:rsidR="002E0DEE">
          <w:rPr>
            <w:rFonts w:ascii="Arial" w:hAnsi="Arial" w:cs="Arial"/>
            <w:sz w:val="21"/>
            <w:szCs w:val="21"/>
          </w:rPr>
          <w:t xml:space="preserve">ownership of the RECs reverts to the </w:t>
        </w:r>
        <w:r w:rsidR="005F649C">
          <w:rPr>
            <w:rFonts w:ascii="Arial" w:hAnsi="Arial" w:cs="Arial"/>
            <w:sz w:val="21"/>
            <w:szCs w:val="21"/>
          </w:rPr>
          <w:t xml:space="preserve">Customer or </w:t>
        </w:r>
      </w:ins>
      <w:ins w:id="64" w:author="David Beavers" w:date="2018-03-28T09:47:00Z">
        <w:r w:rsidR="00FB3BF2">
          <w:rPr>
            <w:rFonts w:ascii="Arial" w:hAnsi="Arial" w:cs="Arial"/>
            <w:sz w:val="21"/>
            <w:szCs w:val="21"/>
          </w:rPr>
          <w:t xml:space="preserve">other entity </w:t>
        </w:r>
        <w:r w:rsidR="00EB7449">
          <w:rPr>
            <w:rFonts w:ascii="Arial" w:hAnsi="Arial" w:cs="Arial"/>
            <w:sz w:val="21"/>
            <w:szCs w:val="21"/>
          </w:rPr>
          <w:t>as otherwise</w:t>
        </w:r>
      </w:ins>
      <w:ins w:id="65" w:author="David Beavers" w:date="2018-03-28T09:41:00Z">
        <w:r w:rsidR="005F649C">
          <w:rPr>
            <w:rFonts w:ascii="Arial" w:hAnsi="Arial" w:cs="Arial"/>
            <w:sz w:val="21"/>
            <w:szCs w:val="21"/>
          </w:rPr>
          <w:t xml:space="preserve"> specified in the contract. </w:t>
        </w:r>
      </w:ins>
    </w:p>
    <w:p w14:paraId="075141D8" w14:textId="77777777" w:rsidR="00D0397F" w:rsidRPr="004B4B07" w:rsidRDefault="00D0397F" w:rsidP="00800474">
      <w:pPr>
        <w:rPr>
          <w:rFonts w:ascii="Arial" w:hAnsi="Arial" w:cs="Arial"/>
          <w:sz w:val="20"/>
        </w:rPr>
      </w:pPr>
    </w:p>
    <w:p w14:paraId="6374DA2D" w14:textId="77777777" w:rsidR="000D59DA" w:rsidRDefault="000D59DA" w:rsidP="006176C7">
      <w:pPr>
        <w:rPr>
          <w:rFonts w:ascii="Arial" w:hAnsi="Arial" w:cs="Arial"/>
        </w:rPr>
      </w:pPr>
      <w:proofErr w:type="gramStart"/>
      <w:r w:rsidRPr="00500429">
        <w:rPr>
          <w:rFonts w:ascii="Arial" w:hAnsi="Arial" w:cs="Arial"/>
        </w:rPr>
        <w:t xml:space="preserve">I, </w:t>
      </w:r>
      <w:r w:rsidRPr="00500429">
        <w:rPr>
          <w:rFonts w:ascii="Arial" w:hAnsi="Arial" w:cs="Arial"/>
          <w:u w:val="single"/>
        </w:rPr>
        <w:t xml:space="preserve"> </w:t>
      </w:r>
      <w:r w:rsidRPr="00500429">
        <w:rPr>
          <w:rFonts w:ascii="Arial" w:hAnsi="Arial" w:cs="Arial"/>
          <w:u w:val="single"/>
        </w:rPr>
        <w:tab/>
      </w:r>
      <w:proofErr w:type="gramEnd"/>
      <w:r w:rsidRPr="00500429">
        <w:rPr>
          <w:rFonts w:ascii="Arial" w:hAnsi="Arial" w:cs="Arial"/>
          <w:u w:val="single"/>
        </w:rPr>
        <w:tab/>
      </w:r>
      <w:r w:rsidRPr="00500429">
        <w:rPr>
          <w:rFonts w:ascii="Arial" w:hAnsi="Arial" w:cs="Arial"/>
          <w:u w:val="single"/>
        </w:rPr>
        <w:tab/>
      </w:r>
      <w:r w:rsidRPr="00500429">
        <w:rPr>
          <w:rFonts w:ascii="Arial" w:hAnsi="Arial" w:cs="Arial"/>
          <w:u w:val="single"/>
        </w:rPr>
        <w:tab/>
        <w:t xml:space="preserve"> </w:t>
      </w:r>
      <w:r w:rsidRPr="00500429">
        <w:rPr>
          <w:rFonts w:ascii="Arial" w:hAnsi="Arial" w:cs="Arial"/>
        </w:rPr>
        <w:t>, hereby confirm that I have received and understand the above information. I further confirm that I have had a chance to ask questions of my provider and have received sufficient answers, if applicable.</w:t>
      </w:r>
    </w:p>
    <w:p w14:paraId="67446C9C" w14:textId="77777777" w:rsidR="00D0397F" w:rsidRPr="00500429" w:rsidRDefault="00D0397F" w:rsidP="006176C7">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58"/>
        <w:gridCol w:w="1890"/>
        <w:gridCol w:w="180"/>
      </w:tblGrid>
      <w:tr w:rsidR="000D59DA" w:rsidRPr="00500429" w14:paraId="4E7DED02" w14:textId="77777777" w:rsidTr="000D59DA">
        <w:trPr>
          <w:gridAfter w:val="1"/>
          <w:wAfter w:w="180" w:type="dxa"/>
          <w:trHeight w:val="320"/>
        </w:trPr>
        <w:tc>
          <w:tcPr>
            <w:tcW w:w="5058" w:type="dxa"/>
          </w:tcPr>
          <w:p w14:paraId="5FCBD30F" w14:textId="77777777" w:rsidR="000D59DA" w:rsidRPr="00500429" w:rsidRDefault="000D59DA" w:rsidP="006176C7">
            <w:pPr>
              <w:rPr>
                <w:rFonts w:ascii="Arial" w:hAnsi="Arial" w:cs="Arial"/>
                <w:sz w:val="16"/>
                <w:szCs w:val="16"/>
              </w:rPr>
            </w:pPr>
          </w:p>
        </w:tc>
        <w:tc>
          <w:tcPr>
            <w:tcW w:w="1890" w:type="dxa"/>
          </w:tcPr>
          <w:p w14:paraId="296CD040" w14:textId="77777777" w:rsidR="000D59DA" w:rsidRPr="00500429" w:rsidRDefault="000D59DA" w:rsidP="006176C7">
            <w:pPr>
              <w:rPr>
                <w:rFonts w:ascii="Arial" w:hAnsi="Arial" w:cs="Arial"/>
                <w:sz w:val="16"/>
                <w:szCs w:val="16"/>
              </w:rPr>
            </w:pPr>
          </w:p>
        </w:tc>
      </w:tr>
      <w:tr w:rsidR="000D59DA" w14:paraId="558E42B5" w14:textId="77777777" w:rsidTr="000D59DA">
        <w:trPr>
          <w:trHeight w:val="92"/>
        </w:trPr>
        <w:tc>
          <w:tcPr>
            <w:tcW w:w="5058" w:type="dxa"/>
          </w:tcPr>
          <w:p w14:paraId="4FFA43B0" w14:textId="77777777" w:rsidR="000D59DA" w:rsidRPr="000D59DA" w:rsidRDefault="000D59DA" w:rsidP="006176C7">
            <w:pPr>
              <w:rPr>
                <w:rFonts w:ascii="Arial" w:hAnsi="Arial" w:cs="Arial"/>
                <w:sz w:val="20"/>
                <w:szCs w:val="20"/>
              </w:rPr>
            </w:pPr>
            <w:r>
              <w:rPr>
                <w:rFonts w:ascii="Arial" w:hAnsi="Arial" w:cs="Arial"/>
                <w:sz w:val="20"/>
                <w:szCs w:val="20"/>
              </w:rPr>
              <w:lastRenderedPageBreak/>
              <w:t>Customer Signature</w:t>
            </w:r>
          </w:p>
        </w:tc>
        <w:tc>
          <w:tcPr>
            <w:tcW w:w="2070" w:type="dxa"/>
            <w:gridSpan w:val="2"/>
          </w:tcPr>
          <w:p w14:paraId="4F03883C" w14:textId="77777777" w:rsidR="000D59DA" w:rsidRPr="000D59DA" w:rsidRDefault="000D59DA" w:rsidP="006176C7">
            <w:pPr>
              <w:rPr>
                <w:rFonts w:ascii="Arial" w:hAnsi="Arial" w:cs="Arial"/>
                <w:sz w:val="20"/>
                <w:szCs w:val="20"/>
              </w:rPr>
            </w:pPr>
            <w:r>
              <w:rPr>
                <w:rFonts w:ascii="Arial" w:hAnsi="Arial" w:cs="Arial"/>
                <w:sz w:val="20"/>
                <w:szCs w:val="20"/>
              </w:rPr>
              <w:t>Date</w:t>
            </w:r>
          </w:p>
        </w:tc>
      </w:tr>
    </w:tbl>
    <w:p w14:paraId="4DA1FC95" w14:textId="77777777" w:rsidR="00500429" w:rsidRDefault="00500429" w:rsidP="006176C7">
      <w:pPr>
        <w:rPr>
          <w:rFonts w:ascii="Arial" w:hAnsi="Arial" w:cs="Arial"/>
          <w:sz w:val="16"/>
          <w:szCs w:val="16"/>
        </w:rPr>
      </w:pPr>
    </w:p>
    <w:p w14:paraId="08E0BD26" w14:textId="77777777" w:rsidR="00D0397F" w:rsidRDefault="00D0397F" w:rsidP="006176C7">
      <w:pPr>
        <w:rPr>
          <w:rFonts w:ascii="Arial" w:hAnsi="Arial" w:cs="Arial"/>
          <w:sz w:val="16"/>
          <w:szCs w:val="16"/>
        </w:rPr>
      </w:pPr>
    </w:p>
    <w:p w14:paraId="423DAA19" w14:textId="77777777" w:rsidR="000D59DA" w:rsidRDefault="000D59DA" w:rsidP="006176C7">
      <w:pPr>
        <w:rPr>
          <w:rFonts w:ascii="Arial" w:hAnsi="Arial" w:cs="Arial"/>
        </w:rPr>
      </w:pPr>
      <w:proofErr w:type="gramStart"/>
      <w:r w:rsidRPr="00500429">
        <w:rPr>
          <w:rFonts w:ascii="Arial" w:hAnsi="Arial" w:cs="Arial"/>
        </w:rPr>
        <w:t xml:space="preserve">I, </w:t>
      </w:r>
      <w:r w:rsidRPr="00500429">
        <w:rPr>
          <w:rFonts w:ascii="Arial" w:hAnsi="Arial" w:cs="Arial"/>
          <w:u w:val="single"/>
        </w:rPr>
        <w:t xml:space="preserve"> </w:t>
      </w:r>
      <w:r w:rsidRPr="00500429">
        <w:rPr>
          <w:rFonts w:ascii="Arial" w:hAnsi="Arial" w:cs="Arial"/>
          <w:u w:val="single"/>
        </w:rPr>
        <w:tab/>
      </w:r>
      <w:proofErr w:type="gramEnd"/>
      <w:r w:rsidRPr="00500429">
        <w:rPr>
          <w:rFonts w:ascii="Arial" w:hAnsi="Arial" w:cs="Arial"/>
          <w:u w:val="single"/>
        </w:rPr>
        <w:tab/>
      </w:r>
      <w:r w:rsidRPr="00500429">
        <w:rPr>
          <w:rFonts w:ascii="Arial" w:hAnsi="Arial" w:cs="Arial"/>
          <w:u w:val="single"/>
        </w:rPr>
        <w:tab/>
      </w:r>
      <w:r w:rsidRPr="00500429">
        <w:rPr>
          <w:rFonts w:ascii="Arial" w:hAnsi="Arial" w:cs="Arial"/>
          <w:u w:val="single"/>
        </w:rPr>
        <w:tab/>
        <w:t xml:space="preserve"> </w:t>
      </w:r>
      <w:r w:rsidRPr="00500429">
        <w:rPr>
          <w:rFonts w:ascii="Arial" w:hAnsi="Arial" w:cs="Arial"/>
        </w:rPr>
        <w:t>, hereby confirm that I have fully explained the above information to the customer and answered any questions that the customer may have had completely and truthfully, to the customer’s satisfaction. I certify that the above information is true and accurate to the best of my knowledge.</w:t>
      </w:r>
    </w:p>
    <w:p w14:paraId="470794B5" w14:textId="77777777" w:rsidR="00D0397F" w:rsidRPr="00500429" w:rsidRDefault="00D0397F" w:rsidP="006176C7">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58"/>
        <w:gridCol w:w="1890"/>
        <w:gridCol w:w="180"/>
      </w:tblGrid>
      <w:tr w:rsidR="000D59DA" w14:paraId="364164A0" w14:textId="77777777" w:rsidTr="005820B1">
        <w:trPr>
          <w:gridAfter w:val="1"/>
          <w:wAfter w:w="180" w:type="dxa"/>
          <w:trHeight w:val="320"/>
        </w:trPr>
        <w:tc>
          <w:tcPr>
            <w:tcW w:w="5058" w:type="dxa"/>
          </w:tcPr>
          <w:p w14:paraId="44F34A12" w14:textId="77777777" w:rsidR="000D59DA" w:rsidRDefault="000D59DA" w:rsidP="005820B1">
            <w:pPr>
              <w:rPr>
                <w:rFonts w:ascii="Arial" w:hAnsi="Arial" w:cs="Arial"/>
                <w:sz w:val="24"/>
                <w:szCs w:val="24"/>
              </w:rPr>
            </w:pPr>
          </w:p>
        </w:tc>
        <w:tc>
          <w:tcPr>
            <w:tcW w:w="1890" w:type="dxa"/>
          </w:tcPr>
          <w:p w14:paraId="446D757F" w14:textId="77777777" w:rsidR="000D59DA" w:rsidRDefault="000D59DA" w:rsidP="005820B1">
            <w:pPr>
              <w:rPr>
                <w:rFonts w:ascii="Arial" w:hAnsi="Arial" w:cs="Arial"/>
                <w:sz w:val="24"/>
                <w:szCs w:val="24"/>
              </w:rPr>
            </w:pPr>
          </w:p>
        </w:tc>
      </w:tr>
      <w:tr w:rsidR="000D59DA" w14:paraId="0F645EF2" w14:textId="77777777" w:rsidTr="000D59DA">
        <w:trPr>
          <w:trHeight w:val="92"/>
        </w:trPr>
        <w:tc>
          <w:tcPr>
            <w:tcW w:w="5058" w:type="dxa"/>
          </w:tcPr>
          <w:p w14:paraId="05BE1FA7" w14:textId="49B9A3F1" w:rsidR="000D59DA" w:rsidRPr="000D59DA" w:rsidRDefault="009D0423" w:rsidP="005820B1">
            <w:pPr>
              <w:rPr>
                <w:rFonts w:ascii="Arial" w:hAnsi="Arial" w:cs="Arial"/>
                <w:sz w:val="20"/>
                <w:szCs w:val="20"/>
              </w:rPr>
            </w:pPr>
            <w:r>
              <w:rPr>
                <w:rFonts w:ascii="Arial" w:hAnsi="Arial" w:cs="Arial"/>
                <w:sz w:val="20"/>
                <w:szCs w:val="20"/>
              </w:rPr>
              <w:t>Installer</w:t>
            </w:r>
            <w:r w:rsidR="000D59DA">
              <w:rPr>
                <w:rFonts w:ascii="Arial" w:hAnsi="Arial" w:cs="Arial"/>
                <w:sz w:val="20"/>
                <w:szCs w:val="20"/>
              </w:rPr>
              <w:t xml:space="preserve"> Signature</w:t>
            </w:r>
          </w:p>
        </w:tc>
        <w:tc>
          <w:tcPr>
            <w:tcW w:w="2070" w:type="dxa"/>
            <w:gridSpan w:val="2"/>
          </w:tcPr>
          <w:p w14:paraId="69D0EEC1" w14:textId="77777777" w:rsidR="000D59DA" w:rsidRPr="000D59DA" w:rsidRDefault="000D59DA" w:rsidP="005820B1">
            <w:pPr>
              <w:rPr>
                <w:rFonts w:ascii="Arial" w:hAnsi="Arial" w:cs="Arial"/>
                <w:sz w:val="20"/>
                <w:szCs w:val="20"/>
              </w:rPr>
            </w:pPr>
            <w:r>
              <w:rPr>
                <w:rFonts w:ascii="Arial" w:hAnsi="Arial" w:cs="Arial"/>
                <w:sz w:val="20"/>
                <w:szCs w:val="20"/>
              </w:rPr>
              <w:t>Date</w:t>
            </w:r>
          </w:p>
        </w:tc>
      </w:tr>
    </w:tbl>
    <w:p w14:paraId="189B34EC" w14:textId="77777777" w:rsidR="000D59DA" w:rsidRPr="000D59DA" w:rsidRDefault="000D59DA" w:rsidP="006176C7">
      <w:pPr>
        <w:rPr>
          <w:rFonts w:ascii="Arial" w:hAnsi="Arial" w:cs="Arial"/>
          <w:sz w:val="24"/>
          <w:szCs w:val="24"/>
        </w:rPr>
      </w:pPr>
    </w:p>
    <w:sectPr w:rsidR="000D59DA" w:rsidRPr="000D59DA">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David Beavers" w:date="2018-03-27T16:00:00Z" w:initials="DB">
    <w:p w14:paraId="6B0685F3" w14:textId="0DB45EE3" w:rsidR="004C421D" w:rsidRDefault="004C421D">
      <w:pPr>
        <w:pStyle w:val="CommentText"/>
      </w:pPr>
      <w:r>
        <w:rPr>
          <w:rStyle w:val="CommentReference"/>
        </w:rPr>
        <w:annotationRef/>
      </w:r>
      <w:r>
        <w:t xml:space="preserve">There </w:t>
      </w:r>
      <w:r w:rsidR="00C23E0F">
        <w:t>are two definitions of “kW AC” in use in Massachusetts</w:t>
      </w:r>
      <w:r w:rsidR="000726A0">
        <w:t xml:space="preserve"> (one for interconnection and one for net metering)</w:t>
      </w:r>
      <w:r w:rsidR="00C23E0F">
        <w:t xml:space="preserve">. This </w:t>
      </w:r>
      <w:r w:rsidR="00106F33">
        <w:t>clarifies which one to use.</w:t>
      </w:r>
    </w:p>
  </w:comment>
  <w:comment w:id="10" w:author="David Beavers" w:date="2018-03-27T16:27:00Z" w:initials="DB">
    <w:p w14:paraId="09E511A2" w14:textId="0BC71605" w:rsidR="000C2B87" w:rsidRDefault="000C2B87">
      <w:pPr>
        <w:pStyle w:val="CommentText"/>
      </w:pPr>
      <w:r>
        <w:rPr>
          <w:rStyle w:val="CommentReference"/>
        </w:rPr>
        <w:annotationRef/>
      </w:r>
      <w:r w:rsidR="006E45CA">
        <w:t xml:space="preserve">BTM vs FTM could have substantial impacts on </w:t>
      </w:r>
      <w:r w:rsidR="0029711F">
        <w:t xml:space="preserve">the project benefits, e.g. when MMRC as proposed applies, BTM </w:t>
      </w:r>
      <w:r w:rsidR="00AE3DD4">
        <w:t xml:space="preserve">for some building load profiles could </w:t>
      </w:r>
      <w:r w:rsidR="00F33C67">
        <w:t>reduce solar savings</w:t>
      </w:r>
      <w:r w:rsidR="00AD4427">
        <w:t xml:space="preserve">. </w:t>
      </w:r>
    </w:p>
  </w:comment>
  <w:comment w:id="19" w:author="David Beavers" w:date="2018-03-27T16:23:00Z" w:initials="DB">
    <w:p w14:paraId="0ADF2E0D" w14:textId="32604657" w:rsidR="00C00303" w:rsidRDefault="00C00303">
      <w:pPr>
        <w:pStyle w:val="CommentText"/>
      </w:pPr>
      <w:r>
        <w:rPr>
          <w:rStyle w:val="CommentReference"/>
        </w:rPr>
        <w:annotationRef/>
      </w:r>
      <w:r>
        <w:t>The detail is not sufficient for an “investment” decision. See general comments for suggestions.</w:t>
      </w:r>
    </w:p>
  </w:comment>
  <w:comment w:id="24" w:author="David Beavers" w:date="2018-03-27T16:05:00Z" w:initials="DB">
    <w:p w14:paraId="050AF5D2" w14:textId="07F752A7" w:rsidR="00C00303" w:rsidRDefault="00C00303">
      <w:pPr>
        <w:pStyle w:val="CommentText"/>
      </w:pPr>
      <w:r>
        <w:rPr>
          <w:rStyle w:val="CommentReference"/>
        </w:rPr>
        <w:annotationRef/>
      </w:r>
      <w:r>
        <w:t xml:space="preserve">Will a solar installer / developer be qualified to answer this question? </w:t>
      </w:r>
    </w:p>
  </w:comment>
  <w:comment w:id="25" w:author="David Beavers" w:date="2018-03-27T16:12:00Z" w:initials="DB">
    <w:p w14:paraId="0E4D655A" w14:textId="30681596" w:rsidR="00105A39" w:rsidRDefault="00105A39">
      <w:pPr>
        <w:pStyle w:val="CommentText"/>
      </w:pPr>
      <w:r>
        <w:rPr>
          <w:rStyle w:val="CommentReference"/>
        </w:rPr>
        <w:annotationRef/>
      </w:r>
      <w:r>
        <w:t xml:space="preserve">The installer may offer </w:t>
      </w:r>
      <w:r w:rsidR="00403567">
        <w:t xml:space="preserve">X years of O&amp;M then the responsibility goes over to the owner. </w:t>
      </w:r>
    </w:p>
  </w:comment>
  <w:comment w:id="56" w:author="David Beavers" w:date="2018-03-27T16:08:00Z" w:initials="DB">
    <w:p w14:paraId="03E6F242" w14:textId="4169AE38" w:rsidR="008C73DE" w:rsidRDefault="008C73DE">
      <w:pPr>
        <w:pStyle w:val="CommentText"/>
      </w:pPr>
      <w:r>
        <w:rPr>
          <w:rStyle w:val="CommentReference"/>
        </w:rPr>
        <w:annotationRef/>
      </w:r>
      <w:r w:rsidR="00BE3589">
        <w:t xml:space="preserve">They can brag to their friends and neighbors all they want – just can’t make any claims when selling the </w:t>
      </w:r>
      <w:r w:rsidR="00B80A73">
        <w:t>property or selling a service or product</w:t>
      </w:r>
      <w:r w:rsidR="00105A39">
        <w:t xml:space="preserve"> based on the property.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0685F3" w15:done="0"/>
  <w15:commentEx w15:paraId="09E511A2" w15:done="0"/>
  <w15:commentEx w15:paraId="0ADF2E0D" w15:done="0"/>
  <w15:commentEx w15:paraId="050AF5D2" w15:done="0"/>
  <w15:commentEx w15:paraId="0E4D655A" w15:done="0"/>
  <w15:commentEx w15:paraId="03E6F2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0685F3" w16cid:durableId="1E64E900"/>
  <w16cid:commentId w16cid:paraId="09E511A2" w16cid:durableId="1E64EF8E"/>
  <w16cid:commentId w16cid:paraId="0ADF2E0D" w16cid:durableId="1E64EE95"/>
  <w16cid:commentId w16cid:paraId="050AF5D2" w16cid:durableId="1E64EA4B"/>
  <w16cid:commentId w16cid:paraId="0E4D655A" w16cid:durableId="1E64EBD0"/>
  <w16cid:commentId w16cid:paraId="03E6F242" w16cid:durableId="1E64EB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DABD4" w14:textId="77777777" w:rsidR="00A063CB" w:rsidRDefault="00A063CB" w:rsidP="004328D2">
      <w:pPr>
        <w:spacing w:after="0" w:line="240" w:lineRule="auto"/>
      </w:pPr>
      <w:r>
        <w:separator/>
      </w:r>
    </w:p>
  </w:endnote>
  <w:endnote w:type="continuationSeparator" w:id="0">
    <w:p w14:paraId="067602AA" w14:textId="77777777" w:rsidR="00A063CB" w:rsidRDefault="00A063CB" w:rsidP="0043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7762196"/>
      <w:docPartObj>
        <w:docPartGallery w:val="Page Numbers (Bottom of Page)"/>
        <w:docPartUnique/>
      </w:docPartObj>
    </w:sdtPr>
    <w:sdtEndPr/>
    <w:sdtContent>
      <w:sdt>
        <w:sdtPr>
          <w:id w:val="98381352"/>
          <w:docPartObj>
            <w:docPartGallery w:val="Page Numbers (Top of Page)"/>
            <w:docPartUnique/>
          </w:docPartObj>
        </w:sdtPr>
        <w:sdtEndPr/>
        <w:sdtContent>
          <w:p w14:paraId="6B2F43D8" w14:textId="09FDD9AB" w:rsidR="004328D2" w:rsidRDefault="004328D2">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20723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07231">
              <w:rPr>
                <w:b/>
                <w:bCs/>
                <w:noProof/>
              </w:rPr>
              <w:t>2</w:t>
            </w:r>
            <w:r>
              <w:rPr>
                <w:b/>
                <w:bCs/>
                <w:sz w:val="24"/>
                <w:szCs w:val="24"/>
              </w:rPr>
              <w:fldChar w:fldCharType="end"/>
            </w:r>
          </w:p>
        </w:sdtContent>
      </w:sdt>
    </w:sdtContent>
  </w:sdt>
  <w:p w14:paraId="0F4A94B5" w14:textId="77777777" w:rsidR="004328D2" w:rsidRDefault="00432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871E3" w14:textId="77777777" w:rsidR="00A063CB" w:rsidRDefault="00A063CB" w:rsidP="004328D2">
      <w:pPr>
        <w:spacing w:after="0" w:line="240" w:lineRule="auto"/>
      </w:pPr>
      <w:r>
        <w:separator/>
      </w:r>
    </w:p>
  </w:footnote>
  <w:footnote w:type="continuationSeparator" w:id="0">
    <w:p w14:paraId="2B2E1C18" w14:textId="77777777" w:rsidR="00A063CB" w:rsidRDefault="00A063CB" w:rsidP="004328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FA3"/>
    <w:multiLevelType w:val="hybridMultilevel"/>
    <w:tmpl w:val="880A6D00"/>
    <w:lvl w:ilvl="0" w:tplc="9CFA8B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1C2FE1"/>
    <w:multiLevelType w:val="hybridMultilevel"/>
    <w:tmpl w:val="FE3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Beavers">
    <w15:presenceInfo w15:providerId="None" w15:userId="David Beav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EEA"/>
    <w:rsid w:val="000005CF"/>
    <w:rsid w:val="000012F2"/>
    <w:rsid w:val="00016D3E"/>
    <w:rsid w:val="00044F5F"/>
    <w:rsid w:val="000726A0"/>
    <w:rsid w:val="000B33CA"/>
    <w:rsid w:val="000C2B87"/>
    <w:rsid w:val="000D59DA"/>
    <w:rsid w:val="00105A39"/>
    <w:rsid w:val="00106F33"/>
    <w:rsid w:val="00124D07"/>
    <w:rsid w:val="00133E98"/>
    <w:rsid w:val="00153813"/>
    <w:rsid w:val="001565CC"/>
    <w:rsid w:val="00160F29"/>
    <w:rsid w:val="001A4B0C"/>
    <w:rsid w:val="001D6C2B"/>
    <w:rsid w:val="001E1D61"/>
    <w:rsid w:val="00207231"/>
    <w:rsid w:val="0022478B"/>
    <w:rsid w:val="0023703A"/>
    <w:rsid w:val="00253604"/>
    <w:rsid w:val="00281A49"/>
    <w:rsid w:val="00292542"/>
    <w:rsid w:val="0029711F"/>
    <w:rsid w:val="002C7C09"/>
    <w:rsid w:val="002D3A18"/>
    <w:rsid w:val="002E09D6"/>
    <w:rsid w:val="002E0DEE"/>
    <w:rsid w:val="002F5E82"/>
    <w:rsid w:val="00300E95"/>
    <w:rsid w:val="00307D53"/>
    <w:rsid w:val="00312C4C"/>
    <w:rsid w:val="00325E55"/>
    <w:rsid w:val="00334E9B"/>
    <w:rsid w:val="00341A21"/>
    <w:rsid w:val="00375730"/>
    <w:rsid w:val="003914BE"/>
    <w:rsid w:val="003A178E"/>
    <w:rsid w:val="003D6B7D"/>
    <w:rsid w:val="003D7C28"/>
    <w:rsid w:val="003E208D"/>
    <w:rsid w:val="0040250D"/>
    <w:rsid w:val="00403567"/>
    <w:rsid w:val="00422C6B"/>
    <w:rsid w:val="00425FB6"/>
    <w:rsid w:val="004328D2"/>
    <w:rsid w:val="00483317"/>
    <w:rsid w:val="00497BB7"/>
    <w:rsid w:val="004A784B"/>
    <w:rsid w:val="004B09E1"/>
    <w:rsid w:val="004B4B07"/>
    <w:rsid w:val="004C421D"/>
    <w:rsid w:val="00500429"/>
    <w:rsid w:val="00523EBD"/>
    <w:rsid w:val="00525F33"/>
    <w:rsid w:val="0056407D"/>
    <w:rsid w:val="005970CF"/>
    <w:rsid w:val="005D5293"/>
    <w:rsid w:val="005F649C"/>
    <w:rsid w:val="006176C7"/>
    <w:rsid w:val="00621DA0"/>
    <w:rsid w:val="0063390A"/>
    <w:rsid w:val="00634F8C"/>
    <w:rsid w:val="00653628"/>
    <w:rsid w:val="006637B3"/>
    <w:rsid w:val="00676BEA"/>
    <w:rsid w:val="00687647"/>
    <w:rsid w:val="00693FA1"/>
    <w:rsid w:val="006A6052"/>
    <w:rsid w:val="006A75EA"/>
    <w:rsid w:val="006E45CA"/>
    <w:rsid w:val="006E5088"/>
    <w:rsid w:val="00717479"/>
    <w:rsid w:val="00751997"/>
    <w:rsid w:val="00786E94"/>
    <w:rsid w:val="007B08B1"/>
    <w:rsid w:val="007B2B41"/>
    <w:rsid w:val="007C2FF4"/>
    <w:rsid w:val="007C4799"/>
    <w:rsid w:val="00800474"/>
    <w:rsid w:val="00833EBC"/>
    <w:rsid w:val="008865F9"/>
    <w:rsid w:val="008A78C9"/>
    <w:rsid w:val="008C73DE"/>
    <w:rsid w:val="008D2272"/>
    <w:rsid w:val="008E1C1E"/>
    <w:rsid w:val="008E3B01"/>
    <w:rsid w:val="008E3E8D"/>
    <w:rsid w:val="00906C62"/>
    <w:rsid w:val="0091323E"/>
    <w:rsid w:val="0091433D"/>
    <w:rsid w:val="009825B2"/>
    <w:rsid w:val="00993162"/>
    <w:rsid w:val="009A641E"/>
    <w:rsid w:val="009D0423"/>
    <w:rsid w:val="00A063CB"/>
    <w:rsid w:val="00A16E10"/>
    <w:rsid w:val="00A26D01"/>
    <w:rsid w:val="00A33A72"/>
    <w:rsid w:val="00A42784"/>
    <w:rsid w:val="00A7075C"/>
    <w:rsid w:val="00A72AE6"/>
    <w:rsid w:val="00AC63FB"/>
    <w:rsid w:val="00AC7DAB"/>
    <w:rsid w:val="00AD0796"/>
    <w:rsid w:val="00AD4427"/>
    <w:rsid w:val="00AE041D"/>
    <w:rsid w:val="00AE3DD4"/>
    <w:rsid w:val="00B339E3"/>
    <w:rsid w:val="00B43E9F"/>
    <w:rsid w:val="00B73D52"/>
    <w:rsid w:val="00B757BA"/>
    <w:rsid w:val="00B80A73"/>
    <w:rsid w:val="00B80DC9"/>
    <w:rsid w:val="00BE3589"/>
    <w:rsid w:val="00C00303"/>
    <w:rsid w:val="00C23E0F"/>
    <w:rsid w:val="00C345FD"/>
    <w:rsid w:val="00CB3791"/>
    <w:rsid w:val="00CC047B"/>
    <w:rsid w:val="00CC1FD4"/>
    <w:rsid w:val="00CD6BCC"/>
    <w:rsid w:val="00CF777D"/>
    <w:rsid w:val="00D0397F"/>
    <w:rsid w:val="00D102C5"/>
    <w:rsid w:val="00D327E2"/>
    <w:rsid w:val="00D3784A"/>
    <w:rsid w:val="00D53D80"/>
    <w:rsid w:val="00D946C4"/>
    <w:rsid w:val="00DC74E4"/>
    <w:rsid w:val="00DF2F82"/>
    <w:rsid w:val="00E02AEF"/>
    <w:rsid w:val="00E068B8"/>
    <w:rsid w:val="00E16A00"/>
    <w:rsid w:val="00E55599"/>
    <w:rsid w:val="00E5692B"/>
    <w:rsid w:val="00E610F0"/>
    <w:rsid w:val="00E673D5"/>
    <w:rsid w:val="00EB6889"/>
    <w:rsid w:val="00EB7449"/>
    <w:rsid w:val="00EC43EF"/>
    <w:rsid w:val="00F001DA"/>
    <w:rsid w:val="00F16EEA"/>
    <w:rsid w:val="00F33C67"/>
    <w:rsid w:val="00F40A32"/>
    <w:rsid w:val="00F57B74"/>
    <w:rsid w:val="00FB3BF2"/>
    <w:rsid w:val="00FB4896"/>
    <w:rsid w:val="00FC3E7E"/>
    <w:rsid w:val="00FD50A6"/>
    <w:rsid w:val="00FE2E13"/>
    <w:rsid w:val="00FE5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70C32"/>
  <w15:docId w15:val="{30480DF7-C77D-4717-AA95-700F894EC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6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7E2"/>
    <w:pPr>
      <w:ind w:left="720"/>
      <w:contextualSpacing/>
    </w:pPr>
  </w:style>
  <w:style w:type="paragraph" w:styleId="BalloonText">
    <w:name w:val="Balloon Text"/>
    <w:basedOn w:val="Normal"/>
    <w:link w:val="BalloonTextChar"/>
    <w:uiPriority w:val="99"/>
    <w:semiHidden/>
    <w:unhideWhenUsed/>
    <w:rsid w:val="00617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6C7"/>
    <w:rPr>
      <w:rFonts w:ascii="Tahoma" w:hAnsi="Tahoma" w:cs="Tahoma"/>
      <w:sz w:val="16"/>
      <w:szCs w:val="16"/>
    </w:rPr>
  </w:style>
  <w:style w:type="paragraph" w:styleId="Header">
    <w:name w:val="header"/>
    <w:basedOn w:val="Normal"/>
    <w:link w:val="HeaderChar"/>
    <w:uiPriority w:val="99"/>
    <w:unhideWhenUsed/>
    <w:rsid w:val="00432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8D2"/>
  </w:style>
  <w:style w:type="paragraph" w:styleId="Footer">
    <w:name w:val="footer"/>
    <w:basedOn w:val="Normal"/>
    <w:link w:val="FooterChar"/>
    <w:uiPriority w:val="99"/>
    <w:unhideWhenUsed/>
    <w:rsid w:val="00432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8D2"/>
  </w:style>
  <w:style w:type="table" w:customStyle="1" w:styleId="TableGrid1">
    <w:name w:val="Table Grid1"/>
    <w:basedOn w:val="TableNormal"/>
    <w:next w:val="TableGrid"/>
    <w:uiPriority w:val="59"/>
    <w:rsid w:val="00EB6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16A00"/>
    <w:rPr>
      <w:sz w:val="16"/>
      <w:szCs w:val="16"/>
    </w:rPr>
  </w:style>
  <w:style w:type="paragraph" w:styleId="CommentText">
    <w:name w:val="annotation text"/>
    <w:basedOn w:val="Normal"/>
    <w:link w:val="CommentTextChar"/>
    <w:uiPriority w:val="99"/>
    <w:semiHidden/>
    <w:unhideWhenUsed/>
    <w:rsid w:val="00E16A00"/>
    <w:pPr>
      <w:spacing w:line="240" w:lineRule="auto"/>
    </w:pPr>
    <w:rPr>
      <w:sz w:val="20"/>
      <w:szCs w:val="20"/>
    </w:rPr>
  </w:style>
  <w:style w:type="character" w:customStyle="1" w:styleId="CommentTextChar">
    <w:name w:val="Comment Text Char"/>
    <w:basedOn w:val="DefaultParagraphFont"/>
    <w:link w:val="CommentText"/>
    <w:uiPriority w:val="99"/>
    <w:semiHidden/>
    <w:rsid w:val="00E16A00"/>
    <w:rPr>
      <w:sz w:val="20"/>
      <w:szCs w:val="20"/>
    </w:rPr>
  </w:style>
  <w:style w:type="paragraph" w:styleId="CommentSubject">
    <w:name w:val="annotation subject"/>
    <w:basedOn w:val="CommentText"/>
    <w:next w:val="CommentText"/>
    <w:link w:val="CommentSubjectChar"/>
    <w:uiPriority w:val="99"/>
    <w:semiHidden/>
    <w:unhideWhenUsed/>
    <w:rsid w:val="00E16A00"/>
    <w:rPr>
      <w:b/>
      <w:bCs/>
    </w:rPr>
  </w:style>
  <w:style w:type="character" w:customStyle="1" w:styleId="CommentSubjectChar">
    <w:name w:val="Comment Subject Char"/>
    <w:basedOn w:val="CommentTextChar"/>
    <w:link w:val="CommentSubject"/>
    <w:uiPriority w:val="99"/>
    <w:semiHidden/>
    <w:rsid w:val="00E16A00"/>
    <w:rPr>
      <w:b/>
      <w:bCs/>
      <w:sz w:val="20"/>
      <w:szCs w:val="20"/>
    </w:rPr>
  </w:style>
  <w:style w:type="character" w:styleId="Hyperlink">
    <w:name w:val="Hyperlink"/>
    <w:basedOn w:val="DefaultParagraphFont"/>
    <w:uiPriority w:val="99"/>
    <w:unhideWhenUsed/>
    <w:rsid w:val="00E068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02657">
      <w:bodyDiv w:val="1"/>
      <w:marLeft w:val="0"/>
      <w:marRight w:val="0"/>
      <w:marTop w:val="0"/>
      <w:marBottom w:val="0"/>
      <w:divBdr>
        <w:top w:val="none" w:sz="0" w:space="0" w:color="auto"/>
        <w:left w:val="none" w:sz="0" w:space="0" w:color="auto"/>
        <w:bottom w:val="none" w:sz="0" w:space="0" w:color="auto"/>
        <w:right w:val="none" w:sz="0" w:space="0" w:color="auto"/>
      </w:divBdr>
    </w:div>
    <w:div w:id="22487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Berthod, Amber (ENE)</dc:creator>
  <cp:lastModifiedBy>David Beavers</cp:lastModifiedBy>
  <cp:revision>61</cp:revision>
  <cp:lastPrinted>2018-03-18T16:16:00Z</cp:lastPrinted>
  <dcterms:created xsi:type="dcterms:W3CDTF">2018-03-27T19:56:00Z</dcterms:created>
  <dcterms:modified xsi:type="dcterms:W3CDTF">2018-03-28T16:30:00Z</dcterms:modified>
</cp:coreProperties>
</file>